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DE6" w:rsidRDefault="003B4DE6">
      <w:pPr>
        <w:rPr>
          <w:ins w:id="0" w:author="Author"/>
          <w:rFonts w:ascii="Times New Roman" w:hAnsi="Times New Roman" w:cs="Times New Roman"/>
          <w:b/>
          <w:bCs/>
          <w:sz w:val="20"/>
          <w:szCs w:val="20"/>
        </w:rPr>
      </w:pPr>
      <w:ins w:id="1" w:author="Author">
        <w:r>
          <w:rPr>
            <w:rFonts w:ascii="Times New Roman" w:hAnsi="Times New Roman" w:cs="Times New Roman"/>
            <w:b/>
            <w:bCs/>
            <w:sz w:val="20"/>
            <w:szCs w:val="20"/>
          </w:rPr>
          <w:t>Annex II</w:t>
        </w:r>
      </w:ins>
    </w:p>
    <w:p w:rsidR="003843CD" w:rsidRPr="006C1840" w:rsidRDefault="003843CD">
      <w:pPr>
        <w:rPr>
          <w:rFonts w:ascii="Times New Roman" w:hAnsi="Times New Roman" w:cs="Times New Roman"/>
          <w:b/>
          <w:bCs/>
          <w:sz w:val="20"/>
          <w:szCs w:val="20"/>
        </w:rPr>
      </w:pPr>
      <w:r w:rsidRPr="006C1840">
        <w:rPr>
          <w:rFonts w:ascii="Times New Roman" w:hAnsi="Times New Roman" w:cs="Times New Roman"/>
          <w:b/>
          <w:bCs/>
          <w:sz w:val="20"/>
          <w:szCs w:val="20"/>
        </w:rPr>
        <w:t>S.08.02</w:t>
      </w:r>
      <w:r w:rsidR="003F42C0" w:rsidRPr="006C1840">
        <w:rPr>
          <w:rFonts w:ascii="Times New Roman" w:hAnsi="Times New Roman" w:cs="Times New Roman"/>
          <w:b/>
          <w:bCs/>
          <w:sz w:val="20"/>
          <w:szCs w:val="20"/>
        </w:rPr>
        <w:t>.</w:t>
      </w:r>
      <w:r w:rsidRPr="006C1840">
        <w:rPr>
          <w:rFonts w:ascii="Times New Roman" w:hAnsi="Times New Roman" w:cs="Times New Roman"/>
          <w:b/>
          <w:bCs/>
          <w:sz w:val="20"/>
          <w:szCs w:val="20"/>
        </w:rPr>
        <w:t xml:space="preserve"> - Derivatives Transactions</w:t>
      </w:r>
      <w:r w:rsidR="00277561">
        <w:rPr>
          <w:rFonts w:ascii="Times New Roman" w:hAnsi="Times New Roman" w:cs="Times New Roman"/>
          <w:b/>
          <w:bCs/>
          <w:sz w:val="20"/>
          <w:szCs w:val="20"/>
        </w:rPr>
        <w:t xml:space="preserve"> </w:t>
      </w:r>
      <w:r w:rsidR="00277561" w:rsidRPr="00996CCC">
        <w:rPr>
          <w:rFonts w:ascii="Times New Roman" w:hAnsi="Times New Roman" w:cs="Times New Roman"/>
          <w:b/>
          <w:bCs/>
          <w:sz w:val="20"/>
          <w:szCs w:val="20"/>
        </w:rPr>
        <w:t>(old Derivatives D2</w:t>
      </w:r>
      <w:r w:rsidR="00277561">
        <w:rPr>
          <w:rFonts w:ascii="Times New Roman" w:hAnsi="Times New Roman" w:cs="Times New Roman"/>
          <w:b/>
          <w:bCs/>
          <w:sz w:val="20"/>
          <w:szCs w:val="20"/>
        </w:rPr>
        <w:t>T</w:t>
      </w:r>
      <w:r w:rsidR="00277561" w:rsidRPr="00996CCC">
        <w:rPr>
          <w:rFonts w:ascii="Times New Roman" w:hAnsi="Times New Roman" w:cs="Times New Roman"/>
          <w:b/>
          <w:bCs/>
          <w:sz w:val="20"/>
          <w:szCs w:val="20"/>
        </w:rPr>
        <w:t>)</w:t>
      </w:r>
    </w:p>
    <w:p w:rsidR="00322424" w:rsidRPr="0047629C" w:rsidRDefault="00BB10B5">
      <w:pPr>
        <w:rPr>
          <w:rFonts w:ascii="Times New Roman" w:hAnsi="Times New Roman" w:cs="Times New Roman"/>
          <w:b/>
          <w:bCs/>
          <w:sz w:val="20"/>
          <w:szCs w:val="20"/>
        </w:rPr>
      </w:pPr>
      <w:r w:rsidRPr="006C1840">
        <w:rPr>
          <w:rFonts w:ascii="Times New Roman" w:hAnsi="Times New Roman" w:cs="Times New Roman"/>
          <w:b/>
          <w:bCs/>
          <w:sz w:val="20"/>
          <w:szCs w:val="20"/>
        </w:rPr>
        <w:t xml:space="preserve">General </w:t>
      </w:r>
      <w:r w:rsidR="00322424" w:rsidRPr="0047629C">
        <w:rPr>
          <w:rFonts w:ascii="Times New Roman" w:hAnsi="Times New Roman" w:cs="Times New Roman"/>
          <w:b/>
          <w:bCs/>
          <w:sz w:val="20"/>
          <w:szCs w:val="20"/>
        </w:rPr>
        <w:t>comments:</w:t>
      </w:r>
    </w:p>
    <w:p w:rsidR="00322424" w:rsidRDefault="00322424" w:rsidP="00322424">
      <w:pPr>
        <w:jc w:val="both"/>
        <w:rPr>
          <w:rFonts w:ascii="Times New Roman" w:hAnsi="Times New Roman" w:cs="Times New Roman"/>
          <w:sz w:val="20"/>
          <w:szCs w:val="20"/>
        </w:rPr>
      </w:pPr>
      <w:r w:rsidRPr="006C1840">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7D3D98" w:rsidRDefault="007D3D98" w:rsidP="007D3D98">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quarterly and annual submission of information for individual entities.</w:t>
      </w:r>
    </w:p>
    <w:p w:rsidR="00F06E25" w:rsidRPr="00CB09F4" w:rsidRDefault="00F06E25" w:rsidP="00F06E25">
      <w:pPr>
        <w:jc w:val="both"/>
        <w:rPr>
          <w:rFonts w:ascii="Times New Roman" w:hAnsi="Times New Roman" w:cs="Times New Roman"/>
          <w:sz w:val="20"/>
          <w:szCs w:val="20"/>
        </w:rPr>
      </w:pPr>
      <w:r w:rsidRPr="0047629C">
        <w:rPr>
          <w:rFonts w:ascii="Times New Roman" w:hAnsi="Times New Roman" w:cs="Times New Roman"/>
          <w:bCs/>
          <w:sz w:val="20"/>
          <w:szCs w:val="20"/>
        </w:rPr>
        <w:t xml:space="preserve">The derivatives categories referred to in </w:t>
      </w:r>
      <w:r w:rsidRPr="00CB09F4">
        <w:rPr>
          <w:rFonts w:ascii="Times New Roman" w:hAnsi="Times New Roman" w:cs="Times New Roman"/>
          <w:bCs/>
          <w:sz w:val="20"/>
          <w:szCs w:val="20"/>
        </w:rPr>
        <w:t>this template are the ones defined in Annex I</w:t>
      </w:r>
      <w:del w:id="2" w:author="Author">
        <w:r w:rsidRPr="00CB09F4" w:rsidDel="005E7FB9">
          <w:rPr>
            <w:rFonts w:ascii="Times New Roman" w:hAnsi="Times New Roman" w:cs="Times New Roman"/>
            <w:bCs/>
            <w:sz w:val="20"/>
            <w:szCs w:val="20"/>
          </w:rPr>
          <w:delText>II</w:delText>
        </w:r>
      </w:del>
      <w:ins w:id="3" w:author="Author">
        <w:r w:rsidR="005E7FB9">
          <w:rPr>
            <w:rFonts w:ascii="Times New Roman" w:hAnsi="Times New Roman" w:cs="Times New Roman"/>
            <w:bCs/>
            <w:sz w:val="20"/>
            <w:szCs w:val="20"/>
          </w:rPr>
          <w:t>V</w:t>
        </w:r>
      </w:ins>
      <w:r w:rsidRPr="00CB09F4">
        <w:rPr>
          <w:rFonts w:ascii="Times New Roman" w:hAnsi="Times New Roman" w:cs="Times New Roman"/>
          <w:bCs/>
          <w:sz w:val="20"/>
          <w:szCs w:val="20"/>
        </w:rPr>
        <w:t xml:space="preserve"> – </w:t>
      </w:r>
      <w:r w:rsidR="00CB09F4" w:rsidRPr="006C1840">
        <w:rPr>
          <w:rFonts w:ascii="Times New Roman" w:hAnsi="Times New Roman" w:cs="Times New Roman"/>
          <w:bCs/>
          <w:sz w:val="20"/>
          <w:szCs w:val="20"/>
        </w:rPr>
        <w:t xml:space="preserve">Assets </w:t>
      </w:r>
      <w:r w:rsidRPr="006C1840">
        <w:rPr>
          <w:rFonts w:ascii="Times New Roman" w:hAnsi="Times New Roman" w:cs="Times New Roman"/>
          <w:bCs/>
          <w:sz w:val="20"/>
          <w:szCs w:val="20"/>
        </w:rPr>
        <w:t xml:space="preserve">Categories of this Regulation and </w:t>
      </w:r>
      <w:r w:rsidRPr="00CB09F4">
        <w:rPr>
          <w:rFonts w:ascii="Times New Roman" w:hAnsi="Times New Roman" w:cs="Times New Roman"/>
          <w:sz w:val="20"/>
          <w:szCs w:val="20"/>
        </w:rPr>
        <w:t xml:space="preserve">references to CIC codes refer to Annex </w:t>
      </w:r>
      <w:del w:id="4" w:author="Author">
        <w:r w:rsidRPr="00CB09F4" w:rsidDel="005E7FB9">
          <w:rPr>
            <w:rFonts w:ascii="Times New Roman" w:hAnsi="Times New Roman" w:cs="Times New Roman"/>
            <w:sz w:val="20"/>
            <w:szCs w:val="20"/>
          </w:rPr>
          <w:delText>I</w:delText>
        </w:r>
      </w:del>
      <w:r w:rsidRPr="00CB09F4">
        <w:rPr>
          <w:rFonts w:ascii="Times New Roman" w:hAnsi="Times New Roman" w:cs="Times New Roman"/>
          <w:sz w:val="20"/>
          <w:szCs w:val="20"/>
        </w:rPr>
        <w:t xml:space="preserve">V </w:t>
      </w:r>
      <w:r w:rsidR="00CB09F4" w:rsidRPr="006C1840">
        <w:rPr>
          <w:rFonts w:ascii="Times New Roman" w:hAnsi="Times New Roman" w:cs="Times New Roman"/>
          <w:sz w:val="20"/>
          <w:szCs w:val="20"/>
        </w:rPr>
        <w:t xml:space="preserve">– CIV table </w:t>
      </w:r>
      <w:r w:rsidRPr="006C1840">
        <w:rPr>
          <w:rFonts w:ascii="Times New Roman" w:hAnsi="Times New Roman" w:cs="Times New Roman"/>
          <w:sz w:val="20"/>
          <w:szCs w:val="20"/>
        </w:rPr>
        <w:t>of this Regulation.</w:t>
      </w:r>
    </w:p>
    <w:p w:rsidR="00283E2D" w:rsidRDefault="00322424" w:rsidP="00322424">
      <w:pPr>
        <w:jc w:val="both"/>
        <w:rPr>
          <w:rFonts w:ascii="Times New Roman" w:hAnsi="Times New Roman" w:cs="Times New Roman"/>
          <w:sz w:val="20"/>
          <w:szCs w:val="20"/>
        </w:rPr>
      </w:pPr>
      <w:r w:rsidRPr="00CB09F4">
        <w:rPr>
          <w:rFonts w:ascii="Times New Roman" w:hAnsi="Times New Roman" w:cs="Times New Roman"/>
          <w:sz w:val="20"/>
          <w:szCs w:val="20"/>
        </w:rPr>
        <w:t>This template contains an item-by-item list</w:t>
      </w:r>
      <w:r w:rsidRPr="0047629C">
        <w:rPr>
          <w:rFonts w:ascii="Times New Roman" w:hAnsi="Times New Roman" w:cs="Times New Roman"/>
          <w:sz w:val="20"/>
          <w:szCs w:val="20"/>
        </w:rPr>
        <w:t xml:space="preserve"> of </w:t>
      </w:r>
      <w:r w:rsidR="006E6BE2" w:rsidRPr="006C1840">
        <w:rPr>
          <w:rFonts w:ascii="Times New Roman" w:hAnsi="Times New Roman" w:cs="Times New Roman"/>
          <w:bCs/>
          <w:sz w:val="20"/>
          <w:szCs w:val="20"/>
        </w:rPr>
        <w:t>c</w:t>
      </w:r>
      <w:r w:rsidR="00531690" w:rsidRPr="006C1840">
        <w:rPr>
          <w:rFonts w:ascii="Times New Roman" w:hAnsi="Times New Roman" w:cs="Times New Roman"/>
          <w:bCs/>
          <w:sz w:val="20"/>
          <w:szCs w:val="20"/>
        </w:rPr>
        <w:t>lose</w:t>
      </w:r>
      <w:r w:rsidR="0028188F" w:rsidRPr="006C1840">
        <w:rPr>
          <w:rFonts w:ascii="Times New Roman" w:hAnsi="Times New Roman" w:cs="Times New Roman"/>
          <w:bCs/>
          <w:sz w:val="20"/>
          <w:szCs w:val="20"/>
        </w:rPr>
        <w:t>d</w:t>
      </w:r>
      <w:r w:rsidR="00531690" w:rsidRPr="006C1840">
        <w:rPr>
          <w:rFonts w:ascii="Times New Roman" w:hAnsi="Times New Roman" w:cs="Times New Roman"/>
          <w:bCs/>
          <w:sz w:val="20"/>
          <w:szCs w:val="20"/>
        </w:rPr>
        <w:t xml:space="preserve"> derivatives</w:t>
      </w:r>
      <w:r w:rsidR="00902E3E" w:rsidRPr="0047629C">
        <w:rPr>
          <w:rFonts w:ascii="Times New Roman" w:hAnsi="Times New Roman" w:cs="Times New Roman"/>
          <w:sz w:val="20"/>
          <w:szCs w:val="20"/>
        </w:rPr>
        <w:t xml:space="preserve"> </w:t>
      </w:r>
      <w:ins w:id="5" w:author="Author">
        <w:r w:rsidR="00251ABC">
          <w:rPr>
            <w:rFonts w:ascii="Times New Roman" w:hAnsi="Times New Roman" w:cs="Times New Roman"/>
            <w:sz w:val="20"/>
            <w:szCs w:val="20"/>
          </w:rPr>
          <w:t>held directly by the undertaking (i.e. not on a look-through basis),</w:t>
        </w:r>
        <w:r w:rsidR="00251ABC" w:rsidRPr="0047629C">
          <w:rPr>
            <w:rFonts w:ascii="Times New Roman" w:hAnsi="Times New Roman" w:cs="Times New Roman"/>
            <w:sz w:val="20"/>
            <w:szCs w:val="20"/>
          </w:rPr>
          <w:t xml:space="preserve"> </w:t>
        </w:r>
      </w:ins>
      <w:r w:rsidR="00902E3E" w:rsidRPr="0047629C">
        <w:rPr>
          <w:rFonts w:ascii="Times New Roman" w:hAnsi="Times New Roman" w:cs="Times New Roman"/>
          <w:sz w:val="20"/>
          <w:szCs w:val="20"/>
        </w:rPr>
        <w:t xml:space="preserve">classifiable as asset categories A to F. </w:t>
      </w:r>
      <w:r w:rsidR="00E41E17" w:rsidRPr="006C1840">
        <w:rPr>
          <w:rFonts w:ascii="Times New Roman" w:hAnsi="Times New Roman" w:cs="Times New Roman"/>
          <w:sz w:val="20"/>
          <w:szCs w:val="20"/>
        </w:rPr>
        <w:t>When a contract is still op</w:t>
      </w:r>
      <w:r w:rsidR="0034201C">
        <w:rPr>
          <w:rFonts w:ascii="Times New Roman" w:hAnsi="Times New Roman" w:cs="Times New Roman"/>
          <w:sz w:val="20"/>
          <w:szCs w:val="20"/>
        </w:rPr>
        <w:t>en but has been reduced in size</w:t>
      </w:r>
      <w:r w:rsidR="00E41E17" w:rsidRPr="006C1840">
        <w:rPr>
          <w:rFonts w:ascii="Times New Roman" w:hAnsi="Times New Roman" w:cs="Times New Roman"/>
          <w:sz w:val="20"/>
          <w:szCs w:val="20"/>
        </w:rPr>
        <w:t xml:space="preserve"> the closed portion shall be reported.</w:t>
      </w:r>
      <w:r w:rsidR="00E41E17" w:rsidRPr="0047629C">
        <w:rPr>
          <w:rFonts w:ascii="Times New Roman" w:hAnsi="Times New Roman" w:cs="Times New Roman"/>
          <w:sz w:val="20"/>
          <w:szCs w:val="20"/>
        </w:rPr>
        <w:t xml:space="preserve"> </w:t>
      </w:r>
    </w:p>
    <w:p w:rsidR="00283E2D" w:rsidRDefault="00902E3E" w:rsidP="00322424">
      <w:pPr>
        <w:jc w:val="both"/>
        <w:rPr>
          <w:rFonts w:ascii="Times New Roman" w:hAnsi="Times New Roman" w:cs="Times New Roman"/>
          <w:bCs/>
          <w:sz w:val="20"/>
          <w:szCs w:val="20"/>
        </w:rPr>
      </w:pPr>
      <w:r w:rsidRPr="0047629C">
        <w:rPr>
          <w:rFonts w:ascii="Times New Roman" w:hAnsi="Times New Roman" w:cs="Times New Roman"/>
          <w:sz w:val="20"/>
          <w:szCs w:val="20"/>
        </w:rPr>
        <w:t>Derivatives are considered assets if their Solvency II value is positive or zero. They are considered liabilities if their Solvency II value is negative or if they are issued by the undertaking.</w:t>
      </w:r>
      <w:r w:rsidR="00531690" w:rsidRPr="006C1840">
        <w:rPr>
          <w:rFonts w:ascii="Times New Roman" w:hAnsi="Times New Roman" w:cs="Times New Roman"/>
          <w:bCs/>
          <w:sz w:val="20"/>
          <w:szCs w:val="20"/>
        </w:rPr>
        <w:t xml:space="preserve"> </w:t>
      </w:r>
      <w:ins w:id="6" w:author="Author">
        <w:r w:rsidR="00251ABC">
          <w:rPr>
            <w:rFonts w:ascii="Times New Roman" w:hAnsi="Times New Roman" w:cs="Times New Roman"/>
            <w:sz w:val="20"/>
            <w:szCs w:val="20"/>
          </w:rPr>
          <w:t>Both derivatives considered as assets or considered as liabilities shall be included.</w:t>
        </w:r>
      </w:ins>
    </w:p>
    <w:p w:rsidR="00251ABC" w:rsidRDefault="00902E3E">
      <w:pPr>
        <w:spacing w:before="240"/>
        <w:jc w:val="both"/>
        <w:rPr>
          <w:ins w:id="7" w:author="Author"/>
          <w:rFonts w:ascii="Times New Roman" w:hAnsi="Times New Roman" w:cs="Times New Roman"/>
          <w:bCs/>
          <w:sz w:val="20"/>
          <w:szCs w:val="20"/>
        </w:rPr>
        <w:pPrChange w:id="8" w:author="Author">
          <w:pPr>
            <w:jc w:val="both"/>
          </w:pPr>
        </w:pPrChange>
      </w:pPr>
      <w:r w:rsidRPr="0047629C">
        <w:rPr>
          <w:rFonts w:ascii="Times New Roman" w:hAnsi="Times New Roman" w:cs="Times New Roman"/>
          <w:bCs/>
          <w:sz w:val="20"/>
          <w:szCs w:val="20"/>
        </w:rPr>
        <w:t>Close</w:t>
      </w:r>
      <w:r w:rsidR="00482ADB">
        <w:rPr>
          <w:rFonts w:ascii="Times New Roman" w:hAnsi="Times New Roman" w:cs="Times New Roman"/>
          <w:bCs/>
          <w:sz w:val="20"/>
          <w:szCs w:val="20"/>
        </w:rPr>
        <w:t>d</w:t>
      </w:r>
      <w:r w:rsidRPr="0047629C">
        <w:rPr>
          <w:rFonts w:ascii="Times New Roman" w:hAnsi="Times New Roman" w:cs="Times New Roman"/>
          <w:bCs/>
          <w:sz w:val="20"/>
          <w:szCs w:val="20"/>
        </w:rPr>
        <w:t xml:space="preserve"> derivatives are the ones </w:t>
      </w:r>
      <w:r w:rsidR="00531690" w:rsidRPr="006C1840">
        <w:rPr>
          <w:rFonts w:ascii="Times New Roman" w:hAnsi="Times New Roman" w:cs="Times New Roman"/>
          <w:bCs/>
          <w:sz w:val="20"/>
          <w:szCs w:val="20"/>
        </w:rPr>
        <w:t xml:space="preserve">that were open at some point of the reference period </w:t>
      </w:r>
      <w:ins w:id="9" w:author="Author">
        <w:r w:rsidR="00F47165">
          <w:rPr>
            <w:rFonts w:ascii="Times New Roman" w:hAnsi="Times New Roman" w:cs="Times New Roman"/>
            <w:bCs/>
            <w:sz w:val="20"/>
            <w:szCs w:val="20"/>
          </w:rPr>
          <w:t>(i.e. last quarter</w:t>
        </w:r>
        <w:r w:rsidR="00A6697E">
          <w:rPr>
            <w:rFonts w:ascii="Times New Roman" w:hAnsi="Times New Roman" w:cs="Times New Roman"/>
            <w:bCs/>
            <w:sz w:val="20"/>
            <w:szCs w:val="20"/>
          </w:rPr>
          <w:t xml:space="preserve"> if template is submitted quarterly or last year if template is only submitted annually</w:t>
        </w:r>
        <w:r w:rsidR="00F47165">
          <w:rPr>
            <w:rFonts w:ascii="Times New Roman" w:hAnsi="Times New Roman" w:cs="Times New Roman"/>
            <w:bCs/>
            <w:sz w:val="20"/>
            <w:szCs w:val="20"/>
          </w:rPr>
          <w:t xml:space="preserve">) </w:t>
        </w:r>
      </w:ins>
      <w:r w:rsidR="00531690" w:rsidRPr="006C1840">
        <w:rPr>
          <w:rFonts w:ascii="Times New Roman" w:hAnsi="Times New Roman" w:cs="Times New Roman"/>
          <w:bCs/>
          <w:sz w:val="20"/>
          <w:szCs w:val="20"/>
        </w:rPr>
        <w:t>but were closed before the end of the reporting date.</w:t>
      </w:r>
    </w:p>
    <w:p w:rsidR="00251ABC" w:rsidRPr="006C1840" w:rsidRDefault="00251ABC" w:rsidP="00251ABC">
      <w:pPr>
        <w:spacing w:before="240"/>
        <w:jc w:val="both"/>
        <w:rPr>
          <w:ins w:id="10" w:author="Author"/>
          <w:rFonts w:ascii="Times New Roman" w:hAnsi="Times New Roman" w:cs="Times New Roman"/>
          <w:bCs/>
          <w:sz w:val="20"/>
          <w:szCs w:val="20"/>
        </w:rPr>
      </w:pPr>
      <w:ins w:id="11" w:author="Author">
        <w:r w:rsidRPr="00F02B8C">
          <w:rPr>
            <w:rFonts w:ascii="Times New Roman" w:hAnsi="Times New Roman" w:cs="Times New Roman"/>
            <w:bCs/>
            <w:sz w:val="20"/>
            <w:szCs w:val="20"/>
          </w:rPr>
          <w:t>If</w:t>
        </w:r>
        <w:r>
          <w:rPr>
            <w:rFonts w:ascii="Times New Roman" w:hAnsi="Times New Roman" w:cs="Times New Roman"/>
            <w:bCs/>
            <w:sz w:val="20"/>
            <w:szCs w:val="20"/>
          </w:rPr>
          <w:t xml:space="preserve"> there are</w:t>
        </w:r>
        <w:r w:rsidRPr="00F02B8C">
          <w:rPr>
            <w:rFonts w:ascii="Times New Roman" w:hAnsi="Times New Roman" w:cs="Times New Roman"/>
            <w:bCs/>
            <w:sz w:val="20"/>
            <w:szCs w:val="20"/>
          </w:rPr>
          <w:t xml:space="preserve"> frequent trades on the same derivative</w:t>
        </w:r>
        <w:r>
          <w:rPr>
            <w:rFonts w:ascii="Times New Roman" w:hAnsi="Times New Roman" w:cs="Times New Roman"/>
            <w:bCs/>
            <w:sz w:val="20"/>
            <w:szCs w:val="20"/>
          </w:rPr>
          <w:t>,</w:t>
        </w:r>
        <w:r w:rsidRPr="00F02B8C">
          <w:rPr>
            <w:rFonts w:ascii="Times New Roman" w:hAnsi="Times New Roman" w:cs="Times New Roman"/>
            <w:bCs/>
            <w:sz w:val="20"/>
            <w:szCs w:val="20"/>
          </w:rPr>
          <w:t xml:space="preserve"> </w:t>
        </w:r>
        <w:r>
          <w:rPr>
            <w:rFonts w:ascii="Times New Roman" w:hAnsi="Times New Roman" w:cs="Times New Roman"/>
            <w:bCs/>
            <w:sz w:val="20"/>
            <w:szCs w:val="20"/>
          </w:rPr>
          <w:t>the derivative can be reported on an aggregated or net basis</w:t>
        </w:r>
        <w:r w:rsidR="005E7FB9">
          <w:rPr>
            <w:rFonts w:ascii="Times New Roman" w:hAnsi="Times New Roman" w:cs="Times New Roman"/>
            <w:bCs/>
            <w:sz w:val="20"/>
            <w:szCs w:val="20"/>
          </w:rPr>
          <w:t xml:space="preserve"> </w:t>
        </w:r>
        <w:r w:rsidR="005E7FB9" w:rsidRPr="005E7FB9">
          <w:rPr>
            <w:rFonts w:ascii="Times New Roman" w:hAnsi="Times New Roman" w:cs="Times New Roman"/>
            <w:bCs/>
            <w:sz w:val="20"/>
            <w:szCs w:val="20"/>
          </w:rPr>
          <w:t>(indicating only the first and the last trade dates)</w:t>
        </w:r>
        <w:r>
          <w:rPr>
            <w:rFonts w:ascii="Times New Roman" w:hAnsi="Times New Roman" w:cs="Times New Roman"/>
            <w:bCs/>
            <w:sz w:val="20"/>
            <w:szCs w:val="20"/>
          </w:rPr>
          <w:t>,</w:t>
        </w:r>
        <w:r w:rsidRPr="00F02B8C">
          <w:rPr>
            <w:rFonts w:ascii="Times New Roman" w:hAnsi="Times New Roman" w:cs="Times New Roman"/>
            <w:bCs/>
            <w:sz w:val="20"/>
            <w:szCs w:val="20"/>
          </w:rPr>
          <w:t xml:space="preserve"> as long as all the </w:t>
        </w:r>
        <w:r>
          <w:rPr>
            <w:rFonts w:ascii="Times New Roman" w:hAnsi="Times New Roman" w:cs="Times New Roman"/>
            <w:bCs/>
            <w:sz w:val="20"/>
            <w:szCs w:val="20"/>
          </w:rPr>
          <w:t xml:space="preserve">relevant </w:t>
        </w:r>
        <w:r w:rsidRPr="00F02B8C">
          <w:rPr>
            <w:rFonts w:ascii="Times New Roman" w:hAnsi="Times New Roman" w:cs="Times New Roman"/>
            <w:bCs/>
            <w:sz w:val="20"/>
            <w:szCs w:val="20"/>
          </w:rPr>
          <w:t xml:space="preserve">characteristics are </w:t>
        </w:r>
        <w:r>
          <w:rPr>
            <w:rFonts w:ascii="Times New Roman" w:hAnsi="Times New Roman" w:cs="Times New Roman"/>
            <w:bCs/>
            <w:sz w:val="20"/>
            <w:szCs w:val="20"/>
          </w:rPr>
          <w:t>common</w:t>
        </w:r>
        <w:del w:id="12" w:author="Author">
          <w:r w:rsidDel="00B373B7">
            <w:rPr>
              <w:rFonts w:ascii="Times New Roman" w:hAnsi="Times New Roman" w:cs="Times New Roman"/>
              <w:bCs/>
              <w:sz w:val="20"/>
              <w:szCs w:val="20"/>
            </w:rPr>
            <w:delText xml:space="preserve"> to that derivative,</w:delText>
          </w:r>
        </w:del>
        <w:r>
          <w:rPr>
            <w:rFonts w:ascii="Times New Roman" w:hAnsi="Times New Roman" w:cs="Times New Roman"/>
            <w:bCs/>
            <w:sz w:val="20"/>
            <w:szCs w:val="20"/>
          </w:rPr>
          <w:t xml:space="preserve"> and following the specific instruction for each relevant item.</w:t>
        </w:r>
      </w:ins>
    </w:p>
    <w:p w:rsidR="007C6DD7" w:rsidRPr="006C1840" w:rsidRDefault="00251ABC" w:rsidP="00251ABC">
      <w:pPr>
        <w:jc w:val="both"/>
        <w:rPr>
          <w:rFonts w:ascii="Times New Roman" w:hAnsi="Times New Roman" w:cs="Times New Roman"/>
          <w:bCs/>
          <w:sz w:val="20"/>
          <w:szCs w:val="20"/>
        </w:rPr>
      </w:pPr>
      <w:ins w:id="13" w:author="Author">
        <w:r>
          <w:rPr>
            <w:rFonts w:ascii="Times New Roman" w:hAnsi="Times New Roman" w:cs="Times New Roman"/>
            <w:sz w:val="20"/>
            <w:szCs w:val="20"/>
          </w:rPr>
          <w:t>Items shall be reported with positive values unless otherwise stated in the respective instructions.</w:t>
        </w:r>
      </w:ins>
      <w:del w:id="14" w:author="Author">
        <w:r w:rsidR="00531690" w:rsidRPr="006C1840" w:rsidDel="00251ABC">
          <w:rPr>
            <w:rFonts w:ascii="Times New Roman" w:hAnsi="Times New Roman" w:cs="Times New Roman"/>
            <w:bCs/>
            <w:sz w:val="20"/>
            <w:szCs w:val="20"/>
          </w:rPr>
          <w:delText xml:space="preserve"> </w:delText>
        </w:r>
      </w:del>
    </w:p>
    <w:p w:rsidR="007C6DD7" w:rsidRPr="006C1840" w:rsidRDefault="007C6DD7">
      <w:pPr>
        <w:spacing w:after="120"/>
        <w:jc w:val="both"/>
        <w:rPr>
          <w:rFonts w:ascii="Times New Roman" w:hAnsi="Times New Roman" w:cs="Times New Roman"/>
          <w:bCs/>
          <w:sz w:val="20"/>
          <w:szCs w:val="20"/>
        </w:rPr>
        <w:pPrChange w:id="15" w:author="Author">
          <w:pPr>
            <w:jc w:val="both"/>
          </w:pPr>
        </w:pPrChange>
      </w:pPr>
      <w:r w:rsidRPr="006C1840">
        <w:rPr>
          <w:rFonts w:ascii="Times New Roman" w:hAnsi="Times New Roman" w:cs="Times New Roman"/>
          <w:bCs/>
          <w:sz w:val="20"/>
          <w:szCs w:val="20"/>
        </w:rPr>
        <w:t>A derivative is a financial instrument or other contract with all three of the following characteristics:</w:t>
      </w:r>
    </w:p>
    <w:p w:rsidR="007C6DD7" w:rsidRPr="006C1840" w:rsidRDefault="007C6DD7" w:rsidP="007C6DD7">
      <w:pPr>
        <w:pStyle w:val="ListParagraph"/>
        <w:numPr>
          <w:ilvl w:val="0"/>
          <w:numId w:val="1"/>
        </w:numPr>
        <w:jc w:val="both"/>
        <w:rPr>
          <w:rFonts w:ascii="Times New Roman" w:hAnsi="Times New Roman" w:cs="Times New Roman"/>
          <w:bCs/>
          <w:sz w:val="20"/>
          <w:szCs w:val="20"/>
        </w:rPr>
      </w:pPr>
      <w:r w:rsidRPr="006C1840">
        <w:rPr>
          <w:rFonts w:ascii="Times New Roman" w:hAnsi="Times New Roman" w:cs="Times New Roman"/>
          <w:bCs/>
          <w:sz w:val="20"/>
          <w:szCs w:val="20"/>
        </w:rPr>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7C6DD7" w:rsidRPr="006C1840" w:rsidRDefault="007C6DD7" w:rsidP="007C6DD7">
      <w:pPr>
        <w:pStyle w:val="ListParagraph"/>
        <w:numPr>
          <w:ilvl w:val="0"/>
          <w:numId w:val="1"/>
        </w:numPr>
        <w:jc w:val="both"/>
        <w:rPr>
          <w:rFonts w:ascii="Times New Roman" w:hAnsi="Times New Roman" w:cs="Times New Roman"/>
          <w:bCs/>
          <w:sz w:val="20"/>
          <w:szCs w:val="20"/>
        </w:rPr>
      </w:pPr>
      <w:r w:rsidRPr="006C1840">
        <w:rPr>
          <w:rFonts w:ascii="Times New Roman" w:hAnsi="Times New Roman" w:cs="Times New Roman"/>
          <w:bCs/>
          <w:sz w:val="20"/>
          <w:szCs w:val="20"/>
        </w:rPr>
        <w:t>It requires no initial net investment or an initial net investment that is smaller than would be required for other types of contracts that would be expected to have a similar response to changes in market factors.</w:t>
      </w:r>
    </w:p>
    <w:p w:rsidR="00D82389" w:rsidRDefault="007C6DD7">
      <w:pPr>
        <w:pStyle w:val="ListParagraph"/>
        <w:numPr>
          <w:ilvl w:val="0"/>
          <w:numId w:val="1"/>
        </w:numPr>
        <w:jc w:val="both"/>
        <w:rPr>
          <w:rFonts w:ascii="Times New Roman" w:hAnsi="Times New Roman" w:cs="Times New Roman"/>
          <w:bCs/>
          <w:sz w:val="20"/>
          <w:szCs w:val="20"/>
        </w:rPr>
      </w:pPr>
      <w:r w:rsidRPr="006C1840">
        <w:rPr>
          <w:rFonts w:ascii="Times New Roman" w:hAnsi="Times New Roman" w:cs="Times New Roman"/>
          <w:bCs/>
          <w:sz w:val="20"/>
          <w:szCs w:val="20"/>
        </w:rPr>
        <w:t>It is settled at a future date.</w:t>
      </w:r>
    </w:p>
    <w:p w:rsidR="00D82389" w:rsidRDefault="00D82389" w:rsidP="00D82389">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 xml:space="preserve">Information on </w:t>
      </w:r>
      <w:r>
        <w:rPr>
          <w:rFonts w:ascii="Times New Roman" w:hAnsi="Times New Roman" w:cs="Times New Roman"/>
          <w:sz w:val="20"/>
          <w:szCs w:val="20"/>
        </w:rPr>
        <w:t>derivatives.</w:t>
      </w:r>
    </w:p>
    <w:p w:rsidR="00D82389" w:rsidRPr="00CD728A" w:rsidRDefault="00D82389" w:rsidP="00D82389">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Pr="00CD728A">
        <w:rPr>
          <w:rFonts w:ascii="Times New Roman" w:hAnsi="Times New Roman" w:cs="Times New Roman"/>
          <w:sz w:val="20"/>
          <w:szCs w:val="20"/>
        </w:rPr>
        <w:t>ach derivative shall be reported separately in as many lines as needed in order to properly fill in all items requested</w:t>
      </w:r>
      <w:r>
        <w:rPr>
          <w:rFonts w:ascii="Times New Roman" w:hAnsi="Times New Roman" w:cs="Times New Roman"/>
          <w:sz w:val="20"/>
          <w:szCs w:val="20"/>
        </w:rPr>
        <w:t xml:space="preserve"> in that table</w:t>
      </w:r>
      <w:r w:rsidRPr="00CD728A">
        <w:rPr>
          <w:rFonts w:ascii="Times New Roman" w:hAnsi="Times New Roman" w:cs="Times New Roman"/>
          <w:sz w:val="20"/>
          <w:szCs w:val="20"/>
        </w:rPr>
        <w:t>. If for the same derivative two values can be attributed to one variable, then this derivative needs to be reported in more than one line.</w:t>
      </w:r>
    </w:p>
    <w:p w:rsidR="00D82389" w:rsidRDefault="00D82389" w:rsidP="00D82389">
      <w:pPr>
        <w:jc w:val="both"/>
        <w:rPr>
          <w:rFonts w:ascii="Times New Roman" w:hAnsi="Times New Roman" w:cs="Times New Roman"/>
          <w:sz w:val="20"/>
          <w:szCs w:val="20"/>
        </w:rPr>
      </w:pPr>
      <w:r w:rsidRPr="0061769B">
        <w:rPr>
          <w:rFonts w:ascii="Times New Roman" w:hAnsi="Times New Roman" w:cs="Times New Roman"/>
          <w:bCs/>
          <w:sz w:val="20"/>
          <w:szCs w:val="20"/>
        </w:rPr>
        <w:t xml:space="preserve">In particular, </w:t>
      </w:r>
      <w:r w:rsidRPr="00CD728A">
        <w:rPr>
          <w:rFonts w:ascii="Times New Roman" w:hAnsi="Times New Roman" w:cs="Times New Roman"/>
          <w:sz w:val="20"/>
          <w:szCs w:val="20"/>
        </w:rPr>
        <w:t>f</w:t>
      </w:r>
      <w:r w:rsidRPr="0061769B">
        <w:rPr>
          <w:rFonts w:ascii="Times New Roman" w:hAnsi="Times New Roman" w:cs="Times New Roman"/>
          <w:sz w:val="20"/>
          <w:szCs w:val="20"/>
        </w:rPr>
        <w:t xml:space="preserve">or derivatives that have more than a pair of currencies, it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split into the pair components and reported in different lines.</w:t>
      </w:r>
    </w:p>
    <w:p w:rsidR="00D82389" w:rsidRDefault="00D82389" w:rsidP="00D82389">
      <w:pPr>
        <w:jc w:val="both"/>
        <w:rPr>
          <w:rFonts w:ascii="Times New Roman" w:hAnsi="Times New Roman" w:cs="Times New Roman"/>
          <w:sz w:val="20"/>
          <w:szCs w:val="20"/>
        </w:rPr>
      </w:pPr>
      <w:r>
        <w:rPr>
          <w:rFonts w:ascii="Times New Roman" w:hAnsi="Times New Roman" w:cs="Times New Roman"/>
          <w:sz w:val="20"/>
          <w:szCs w:val="20"/>
        </w:rPr>
        <w:t>On the table Information on derivative, each derivative shall be reported separately, with one line for each derivative, filling in all variables requested in that table.</w:t>
      </w:r>
    </w:p>
    <w:tbl>
      <w:tblPr>
        <w:tblStyle w:val="TableGrid"/>
        <w:tblW w:w="9383" w:type="dxa"/>
        <w:tblLook w:val="04A0" w:firstRow="1" w:lastRow="0" w:firstColumn="1" w:lastColumn="0" w:noHBand="0" w:noVBand="1"/>
        <w:tblPrChange w:id="16" w:author="Author">
          <w:tblPr>
            <w:tblStyle w:val="TableGrid"/>
            <w:tblW w:w="9383" w:type="dxa"/>
            <w:tblLook w:val="04A0" w:firstRow="1" w:lastRow="0" w:firstColumn="1" w:lastColumn="0" w:noHBand="0" w:noVBand="1"/>
          </w:tblPr>
        </w:tblPrChange>
      </w:tblPr>
      <w:tblGrid>
        <w:gridCol w:w="1194"/>
        <w:gridCol w:w="2388"/>
        <w:gridCol w:w="5801"/>
        <w:tblGridChange w:id="17">
          <w:tblGrid>
            <w:gridCol w:w="1194"/>
            <w:gridCol w:w="2388"/>
            <w:gridCol w:w="5801"/>
          </w:tblGrid>
        </w:tblGridChange>
      </w:tblGrid>
      <w:tr w:rsidR="003843CD" w:rsidRPr="0047629C" w:rsidTr="00282E23">
        <w:trPr>
          <w:trHeight w:val="204"/>
          <w:trPrChange w:id="18" w:author="Author">
            <w:trPr>
              <w:trHeight w:val="315"/>
            </w:trPr>
          </w:trPrChange>
        </w:trPr>
        <w:tc>
          <w:tcPr>
            <w:tcW w:w="1194" w:type="dxa"/>
            <w:tcBorders>
              <w:bottom w:val="single" w:sz="4" w:space="0" w:color="auto"/>
            </w:tcBorders>
            <w:noWrap/>
            <w:vAlign w:val="center"/>
            <w:hideMark/>
            <w:tcPrChange w:id="19" w:author="Author">
              <w:tcPr>
                <w:tcW w:w="1194" w:type="dxa"/>
                <w:tcBorders>
                  <w:bottom w:val="single" w:sz="4" w:space="0" w:color="auto"/>
                </w:tcBorders>
                <w:noWrap/>
                <w:vAlign w:val="center"/>
                <w:hideMark/>
              </w:tcPr>
            </w:tcPrChange>
          </w:tcPr>
          <w:p w:rsidR="003843CD" w:rsidRPr="006C1840" w:rsidRDefault="003843CD">
            <w:pPr>
              <w:spacing w:after="200" w:line="276" w:lineRule="auto"/>
              <w:jc w:val="center"/>
              <w:rPr>
                <w:rFonts w:ascii="Times New Roman" w:hAnsi="Times New Roman" w:cs="Times New Roman"/>
                <w:color w:val="FF0000"/>
                <w:sz w:val="20"/>
                <w:szCs w:val="20"/>
              </w:rPr>
            </w:pPr>
          </w:p>
        </w:tc>
        <w:tc>
          <w:tcPr>
            <w:tcW w:w="2388" w:type="dxa"/>
            <w:tcBorders>
              <w:bottom w:val="single" w:sz="4" w:space="0" w:color="auto"/>
            </w:tcBorders>
            <w:vAlign w:val="center"/>
            <w:hideMark/>
            <w:tcPrChange w:id="20" w:author="Author">
              <w:tcPr>
                <w:tcW w:w="2388" w:type="dxa"/>
                <w:tcBorders>
                  <w:bottom w:val="single" w:sz="4" w:space="0" w:color="auto"/>
                </w:tcBorders>
                <w:vAlign w:val="center"/>
                <w:hideMark/>
              </w:tcPr>
            </w:tcPrChange>
          </w:tcPr>
          <w:p w:rsidR="003843CD" w:rsidRPr="006C1840" w:rsidRDefault="003843CD">
            <w:pPr>
              <w:spacing w:after="200" w:line="276" w:lineRule="auto"/>
              <w:jc w:val="center"/>
              <w:rPr>
                <w:rFonts w:ascii="Times New Roman" w:hAnsi="Times New Roman" w:cs="Times New Roman"/>
                <w:b/>
                <w:bCs/>
                <w:sz w:val="20"/>
                <w:szCs w:val="20"/>
              </w:rPr>
            </w:pPr>
            <w:r w:rsidRPr="006C1840">
              <w:rPr>
                <w:rFonts w:ascii="Times New Roman" w:hAnsi="Times New Roman" w:cs="Times New Roman"/>
                <w:b/>
                <w:bCs/>
                <w:sz w:val="20"/>
                <w:szCs w:val="20"/>
              </w:rPr>
              <w:t>ITEM</w:t>
            </w:r>
          </w:p>
        </w:tc>
        <w:tc>
          <w:tcPr>
            <w:tcW w:w="5801" w:type="dxa"/>
            <w:tcBorders>
              <w:bottom w:val="single" w:sz="4" w:space="0" w:color="auto"/>
            </w:tcBorders>
            <w:vAlign w:val="center"/>
            <w:hideMark/>
            <w:tcPrChange w:id="21" w:author="Author">
              <w:tcPr>
                <w:tcW w:w="5801" w:type="dxa"/>
                <w:tcBorders>
                  <w:bottom w:val="single" w:sz="4" w:space="0" w:color="auto"/>
                </w:tcBorders>
                <w:vAlign w:val="center"/>
                <w:hideMark/>
              </w:tcPr>
            </w:tcPrChange>
          </w:tcPr>
          <w:p w:rsidR="003843CD" w:rsidRPr="006C1840" w:rsidRDefault="003843CD">
            <w:pPr>
              <w:spacing w:after="200" w:line="276" w:lineRule="auto"/>
              <w:jc w:val="center"/>
              <w:rPr>
                <w:rFonts w:ascii="Times New Roman" w:hAnsi="Times New Roman" w:cs="Times New Roman"/>
                <w:b/>
                <w:bCs/>
                <w:sz w:val="20"/>
                <w:szCs w:val="20"/>
              </w:rPr>
            </w:pPr>
            <w:r w:rsidRPr="006C1840">
              <w:rPr>
                <w:rFonts w:ascii="Times New Roman" w:hAnsi="Times New Roman" w:cs="Times New Roman"/>
                <w:b/>
                <w:bCs/>
                <w:sz w:val="20"/>
                <w:szCs w:val="20"/>
              </w:rPr>
              <w:t>INSTRUCTIONS</w:t>
            </w:r>
          </w:p>
        </w:tc>
      </w:tr>
      <w:tr w:rsidR="0034201C" w:rsidRPr="0047629C" w:rsidTr="006C1840">
        <w:trPr>
          <w:trHeight w:val="423"/>
        </w:trPr>
        <w:tc>
          <w:tcPr>
            <w:tcW w:w="3582" w:type="dxa"/>
            <w:gridSpan w:val="2"/>
            <w:tcBorders>
              <w:top w:val="single" w:sz="4" w:space="0" w:color="auto"/>
              <w:left w:val="nil"/>
              <w:bottom w:val="single" w:sz="4" w:space="0" w:color="auto"/>
              <w:right w:val="nil"/>
            </w:tcBorders>
          </w:tcPr>
          <w:p w:rsidR="0034201C" w:rsidRPr="0061769B" w:rsidRDefault="0034201C" w:rsidP="0034201C">
            <w:pPr>
              <w:jc w:val="both"/>
              <w:rPr>
                <w:rFonts w:ascii="Times New Roman" w:hAnsi="Times New Roman" w:cs="Times New Roman"/>
                <w:b/>
                <w:sz w:val="20"/>
                <w:szCs w:val="20"/>
              </w:rPr>
            </w:pPr>
            <w:r w:rsidRPr="0061769B">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p w:rsidR="0034201C" w:rsidRPr="0047629C" w:rsidRDefault="0034201C" w:rsidP="0061769B">
            <w:pPr>
              <w:rPr>
                <w:rFonts w:ascii="Times New Roman" w:hAnsi="Times New Roman" w:cs="Times New Roman"/>
                <w:sz w:val="20"/>
                <w:szCs w:val="20"/>
              </w:rPr>
            </w:pPr>
          </w:p>
        </w:tc>
        <w:tc>
          <w:tcPr>
            <w:tcW w:w="5801" w:type="dxa"/>
            <w:tcBorders>
              <w:top w:val="single" w:sz="4" w:space="0" w:color="auto"/>
              <w:left w:val="nil"/>
              <w:bottom w:val="single" w:sz="4" w:space="0" w:color="auto"/>
              <w:right w:val="nil"/>
            </w:tcBorders>
          </w:tcPr>
          <w:p w:rsidR="0034201C" w:rsidRPr="0047629C" w:rsidRDefault="0034201C" w:rsidP="0061769B">
            <w:pPr>
              <w:rPr>
                <w:rFonts w:ascii="Times New Roman" w:hAnsi="Times New Roman" w:cs="Times New Roman"/>
                <w:sz w:val="20"/>
                <w:szCs w:val="20"/>
              </w:rPr>
            </w:pPr>
          </w:p>
        </w:tc>
      </w:tr>
      <w:tr w:rsidR="00D82389" w:rsidRPr="0047629C" w:rsidTr="006C1840">
        <w:trPr>
          <w:trHeight w:val="1575"/>
        </w:trPr>
        <w:tc>
          <w:tcPr>
            <w:tcW w:w="1194" w:type="dxa"/>
            <w:tcBorders>
              <w:top w:val="single" w:sz="4" w:space="0" w:color="auto"/>
            </w:tcBorders>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4</w:t>
            </w:r>
            <w:r w:rsidRPr="0061769B">
              <w:rPr>
                <w:rFonts w:ascii="Times New Roman" w:hAnsi="Times New Roman" w:cs="Times New Roman"/>
                <w:sz w:val="20"/>
                <w:szCs w:val="20"/>
              </w:rPr>
              <w:t>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(A4)</w:t>
            </w:r>
          </w:p>
        </w:tc>
        <w:tc>
          <w:tcPr>
            <w:tcW w:w="2388" w:type="dxa"/>
            <w:tcBorders>
              <w:top w:val="single" w:sz="4" w:space="0" w:color="auto"/>
            </w:tcBorders>
            <w:hideMark/>
          </w:tcPr>
          <w:p w:rsidR="00D82389" w:rsidRPr="0061769B" w:rsidRDefault="00D82389" w:rsidP="0061769B">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801" w:type="dxa"/>
            <w:tcBorders>
              <w:top w:val="single" w:sz="4" w:space="0" w:color="auto"/>
            </w:tcBorders>
            <w:hideMark/>
          </w:tcPr>
          <w:p w:rsidR="00D82389" w:rsidRPr="0061769B" w:rsidRDefault="00D82389" w:rsidP="0061769B">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Derivative ID code using the following priority</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47629C">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D82389" w:rsidRPr="0047629C" w:rsidTr="006C1840">
        <w:trPr>
          <w:trHeight w:val="1485"/>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5</w:t>
            </w:r>
            <w:r w:rsidRPr="0061769B">
              <w:rPr>
                <w:rFonts w:ascii="Times New Roman" w:hAnsi="Times New Roman" w:cs="Times New Roman"/>
                <w:sz w:val="20"/>
                <w:szCs w:val="20"/>
              </w:rPr>
              <w:t>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(A5)</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801" w:type="dxa"/>
            <w:hideMark/>
          </w:tcPr>
          <w:p w:rsidR="00D82389" w:rsidRPr="0047629C" w:rsidRDefault="00D82389" w:rsidP="006C1840">
            <w:pPr>
              <w:spacing w:line="276" w:lineRule="auto"/>
              <w:rPr>
                <w:rFonts w:ascii="Times New Roman" w:hAnsi="Times New Roman" w:cs="Times New Roman"/>
                <w:sz w:val="20"/>
                <w:szCs w:val="20"/>
              </w:rPr>
            </w:pPr>
            <w:r w:rsidRPr="0047629C">
              <w:rPr>
                <w:rFonts w:ascii="Times New Roman" w:hAnsi="Times New Roman" w:cs="Times New Roman"/>
                <w:sz w:val="20"/>
                <w:szCs w:val="20"/>
              </w:rPr>
              <w:t>Type of ID Code used for the “Derivative ID Code” item. One of the options in the following closed list shall be used:</w:t>
            </w:r>
          </w:p>
          <w:p w:rsidR="00D82389" w:rsidRPr="0047629C" w:rsidRDefault="00D82389" w:rsidP="0061769B">
            <w:pPr>
              <w:rPr>
                <w:rFonts w:ascii="Times New Roman" w:hAnsi="Times New Roman" w:cs="Times New Roman"/>
                <w:sz w:val="20"/>
                <w:szCs w:val="20"/>
              </w:rPr>
            </w:pPr>
            <w:r w:rsidRPr="0047629C">
              <w:rPr>
                <w:rFonts w:ascii="Times New Roman" w:hAnsi="Times New Roman" w:cs="Times New Roman"/>
                <w:sz w:val="20"/>
                <w:szCs w:val="20"/>
              </w:rPr>
              <w:t>1 - ISO/6166 for ISIN</w:t>
            </w:r>
          </w:p>
          <w:p w:rsidR="00D82389" w:rsidRPr="0047629C" w:rsidRDefault="00D82389" w:rsidP="0061769B">
            <w:pPr>
              <w:rPr>
                <w:rFonts w:ascii="Times New Roman" w:hAnsi="Times New Roman" w:cs="Times New Roman"/>
                <w:sz w:val="20"/>
                <w:szCs w:val="20"/>
              </w:rPr>
            </w:pPr>
            <w:r w:rsidRPr="0047629C">
              <w:rPr>
                <w:rFonts w:ascii="Times New Roman" w:hAnsi="Times New Roman" w:cs="Times New Roman"/>
                <w:sz w:val="20"/>
                <w:szCs w:val="20"/>
              </w:rPr>
              <w:t xml:space="preserve">2 </w:t>
            </w:r>
            <w:r>
              <w:rPr>
                <w:rFonts w:ascii="Times New Roman" w:hAnsi="Times New Roman" w:cs="Times New Roman"/>
                <w:sz w:val="20"/>
                <w:szCs w:val="20"/>
              </w:rPr>
              <w:t>-</w:t>
            </w:r>
            <w:r w:rsidRPr="0047629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D82389" w:rsidRPr="0047629C" w:rsidRDefault="00D82389" w:rsidP="0061769B">
            <w:pPr>
              <w:rPr>
                <w:rFonts w:ascii="Times New Roman" w:hAnsi="Times New Roman" w:cs="Times New Roman"/>
                <w:sz w:val="20"/>
                <w:szCs w:val="20"/>
              </w:rPr>
            </w:pPr>
            <w:r w:rsidRPr="0047629C">
              <w:rPr>
                <w:rFonts w:ascii="Times New Roman" w:hAnsi="Times New Roman" w:cs="Times New Roman"/>
                <w:sz w:val="20"/>
                <w:szCs w:val="20"/>
              </w:rPr>
              <w:t xml:space="preserve">3 </w:t>
            </w:r>
            <w:r>
              <w:rPr>
                <w:rFonts w:ascii="Times New Roman" w:hAnsi="Times New Roman" w:cs="Times New Roman"/>
                <w:sz w:val="20"/>
                <w:szCs w:val="20"/>
              </w:rPr>
              <w:t>-</w:t>
            </w:r>
            <w:r w:rsidRPr="0047629C">
              <w:rPr>
                <w:rFonts w:ascii="Times New Roman" w:hAnsi="Times New Roman" w:cs="Times New Roman"/>
                <w:sz w:val="20"/>
                <w:szCs w:val="20"/>
              </w:rPr>
              <w:t xml:space="preserve"> SEDOL (Stock Exchange Daily Official List for the London Stock Exchange)</w:t>
            </w:r>
          </w:p>
          <w:p w:rsidR="00D82389" w:rsidRPr="0047629C" w:rsidRDefault="00D82389" w:rsidP="0061769B">
            <w:pPr>
              <w:rPr>
                <w:rFonts w:ascii="Times New Roman" w:hAnsi="Times New Roman" w:cs="Times New Roman"/>
                <w:sz w:val="20"/>
                <w:szCs w:val="20"/>
              </w:rPr>
            </w:pPr>
            <w:r w:rsidRPr="0047629C">
              <w:rPr>
                <w:rFonts w:ascii="Times New Roman" w:hAnsi="Times New Roman" w:cs="Times New Roman"/>
                <w:sz w:val="20"/>
                <w:szCs w:val="20"/>
              </w:rPr>
              <w:t xml:space="preserve">4 </w:t>
            </w:r>
            <w:r>
              <w:rPr>
                <w:rFonts w:ascii="Times New Roman" w:hAnsi="Times New Roman" w:cs="Times New Roman"/>
                <w:sz w:val="20"/>
                <w:szCs w:val="20"/>
              </w:rPr>
              <w:t>-</w:t>
            </w:r>
            <w:r w:rsidRPr="0047629C">
              <w:rPr>
                <w:rFonts w:ascii="Times New Roman" w:hAnsi="Times New Roman" w:cs="Times New Roman"/>
                <w:sz w:val="20"/>
                <w:szCs w:val="20"/>
              </w:rPr>
              <w:t xml:space="preserve"> </w:t>
            </w:r>
            <w:ins w:id="22" w:author="Author">
              <w:r w:rsidR="00D64A98" w:rsidRPr="00D64A98">
                <w:rPr>
                  <w:rFonts w:ascii="Times New Roman" w:hAnsi="Times New Roman" w:cs="Times New Roman"/>
                  <w:sz w:val="20"/>
                  <w:szCs w:val="20"/>
                </w:rPr>
                <w:t>WKN</w:t>
              </w:r>
            </w:ins>
            <w:del w:id="23" w:author="Author">
              <w:r w:rsidRPr="0047629C" w:rsidDel="003B4DE6">
                <w:rPr>
                  <w:rFonts w:ascii="Times New Roman" w:hAnsi="Times New Roman" w:cs="Times New Roman"/>
                  <w:sz w:val="20"/>
                  <w:szCs w:val="20"/>
                </w:rPr>
                <w:delText>WRT</w:delText>
              </w:r>
            </w:del>
            <w:r w:rsidRPr="0047629C">
              <w:rPr>
                <w:rFonts w:ascii="Times New Roman" w:hAnsi="Times New Roman" w:cs="Times New Roman"/>
                <w:sz w:val="20"/>
                <w:szCs w:val="20"/>
              </w:rPr>
              <w:t xml:space="preserve"> (</w:t>
            </w:r>
            <w:proofErr w:type="spellStart"/>
            <w:r w:rsidRPr="0047629C">
              <w:rPr>
                <w:rFonts w:ascii="Times New Roman" w:hAnsi="Times New Roman" w:cs="Times New Roman"/>
                <w:sz w:val="20"/>
                <w:szCs w:val="20"/>
              </w:rPr>
              <w:t>Wertpapier</w:t>
            </w:r>
            <w:proofErr w:type="spellEnd"/>
            <w:r w:rsidRPr="0047629C">
              <w:rPr>
                <w:rFonts w:ascii="Times New Roman" w:hAnsi="Times New Roman" w:cs="Times New Roman"/>
                <w:sz w:val="20"/>
                <w:szCs w:val="20"/>
              </w:rPr>
              <w:t xml:space="preserve"> </w:t>
            </w:r>
            <w:proofErr w:type="spellStart"/>
            <w:r w:rsidRPr="0047629C">
              <w:rPr>
                <w:rFonts w:ascii="Times New Roman" w:hAnsi="Times New Roman" w:cs="Times New Roman"/>
                <w:sz w:val="20"/>
                <w:szCs w:val="20"/>
              </w:rPr>
              <w:t>Kenn-Num</w:t>
            </w:r>
            <w:del w:id="24" w:author="Author">
              <w:r w:rsidRPr="0047629C" w:rsidDel="003B4DE6">
                <w:rPr>
                  <w:rFonts w:ascii="Times New Roman" w:hAnsi="Times New Roman" w:cs="Times New Roman"/>
                  <w:sz w:val="20"/>
                  <w:szCs w:val="20"/>
                </w:rPr>
                <w:delText>b</w:delText>
              </w:r>
            </w:del>
            <w:ins w:id="25" w:author="Author">
              <w:r w:rsidR="003B4DE6">
                <w:rPr>
                  <w:rFonts w:ascii="Times New Roman" w:hAnsi="Times New Roman" w:cs="Times New Roman"/>
                  <w:sz w:val="20"/>
                  <w:szCs w:val="20"/>
                </w:rPr>
                <w:t>m</w:t>
              </w:r>
            </w:ins>
            <w:r w:rsidRPr="0047629C">
              <w:rPr>
                <w:rFonts w:ascii="Times New Roman" w:hAnsi="Times New Roman" w:cs="Times New Roman"/>
                <w:sz w:val="20"/>
                <w:szCs w:val="20"/>
              </w:rPr>
              <w:t>er</w:t>
            </w:r>
            <w:proofErr w:type="spellEnd"/>
            <w:r w:rsidRPr="0047629C">
              <w:rPr>
                <w:rFonts w:ascii="Times New Roman" w:hAnsi="Times New Roman" w:cs="Times New Roman"/>
                <w:sz w:val="20"/>
                <w:szCs w:val="20"/>
              </w:rPr>
              <w:t>, the alphanumeric German identification number</w:t>
            </w:r>
            <w:ins w:id="26" w:author="Author">
              <w:r w:rsidR="003B4DE6">
                <w:rPr>
                  <w:rFonts w:ascii="Times New Roman" w:hAnsi="Times New Roman" w:cs="Times New Roman"/>
                  <w:sz w:val="20"/>
                  <w:szCs w:val="20"/>
                </w:rPr>
                <w:t>)</w:t>
              </w:r>
            </w:ins>
            <w:del w:id="27" w:author="Author">
              <w:r w:rsidRPr="0047629C" w:rsidDel="005E7FB9">
                <w:rPr>
                  <w:rFonts w:ascii="Times New Roman" w:hAnsi="Times New Roman" w:cs="Times New Roman"/>
                  <w:sz w:val="20"/>
                  <w:szCs w:val="20"/>
                </w:rPr>
                <w:delText>)</w:delText>
              </w:r>
            </w:del>
          </w:p>
          <w:p w:rsidR="00D82389" w:rsidRPr="0047629C" w:rsidRDefault="00D82389" w:rsidP="0061769B">
            <w:pPr>
              <w:rPr>
                <w:rFonts w:ascii="Times New Roman" w:hAnsi="Times New Roman" w:cs="Times New Roman"/>
                <w:sz w:val="20"/>
                <w:szCs w:val="20"/>
              </w:rPr>
            </w:pPr>
            <w:r w:rsidRPr="0047629C">
              <w:rPr>
                <w:rFonts w:ascii="Times New Roman" w:hAnsi="Times New Roman" w:cs="Times New Roman"/>
                <w:sz w:val="20"/>
                <w:szCs w:val="20"/>
              </w:rPr>
              <w:t>5 - Bloomberg Ticker (Bloomberg letters code that identify a company's securities)</w:t>
            </w:r>
          </w:p>
          <w:p w:rsidR="00D82389" w:rsidRPr="0047629C" w:rsidRDefault="00D82389" w:rsidP="0061769B">
            <w:pPr>
              <w:rPr>
                <w:rFonts w:ascii="Times New Roman" w:hAnsi="Times New Roman" w:cs="Times New Roman"/>
                <w:sz w:val="20"/>
                <w:szCs w:val="20"/>
              </w:rPr>
            </w:pPr>
            <w:r w:rsidRPr="0047629C">
              <w:rPr>
                <w:rFonts w:ascii="Times New Roman" w:hAnsi="Times New Roman" w:cs="Times New Roman"/>
                <w:sz w:val="20"/>
                <w:szCs w:val="20"/>
              </w:rPr>
              <w:t>6 - BBGID (The Bloomberg Global ID)</w:t>
            </w:r>
          </w:p>
          <w:p w:rsidR="00D82389" w:rsidRDefault="00D82389" w:rsidP="0061769B">
            <w:pPr>
              <w:spacing w:line="276" w:lineRule="auto"/>
              <w:rPr>
                <w:ins w:id="28" w:author="Autho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0464E6" w:rsidRPr="00282E23" w:rsidRDefault="000464E6" w:rsidP="000464E6">
            <w:pPr>
              <w:spacing w:line="276" w:lineRule="auto"/>
              <w:rPr>
                <w:ins w:id="29" w:author="Author"/>
                <w:rFonts w:ascii="Times New Roman" w:hAnsi="Times New Roman" w:cs="Times New Roman"/>
                <w:sz w:val="20"/>
                <w:szCs w:val="20"/>
                <w:rPrChange w:id="30" w:author="Author">
                  <w:rPr>
                    <w:ins w:id="31" w:author="Author"/>
                    <w:rFonts w:ascii="Times New Roman" w:hAnsi="Times New Roman" w:cs="Times New Roman"/>
                    <w:sz w:val="20"/>
                    <w:szCs w:val="20"/>
                    <w:lang w:val="de-DE"/>
                  </w:rPr>
                </w:rPrChange>
              </w:rPr>
            </w:pPr>
            <w:ins w:id="32" w:author="Author">
              <w:r>
                <w:rPr>
                  <w:rFonts w:ascii="Times New Roman" w:hAnsi="Times New Roman" w:cs="Times New Roman"/>
                  <w:sz w:val="20"/>
                  <w:szCs w:val="20"/>
                  <w:lang w:val="fr-FR"/>
                </w:rPr>
                <w:t xml:space="preserve">8 – </w:t>
              </w:r>
              <w:r w:rsidRPr="00282E23">
                <w:rPr>
                  <w:rFonts w:ascii="Times New Roman" w:hAnsi="Times New Roman" w:cs="Times New Roman"/>
                  <w:sz w:val="20"/>
                  <w:szCs w:val="20"/>
                  <w:rPrChange w:id="33" w:author="Author">
                    <w:rPr>
                      <w:rFonts w:ascii="Times New Roman" w:hAnsi="Times New Roman" w:cs="Times New Roman"/>
                      <w:sz w:val="20"/>
                      <w:szCs w:val="20"/>
                      <w:lang w:val="de-DE"/>
                    </w:rPr>
                  </w:rPrChange>
                </w:rPr>
                <w:t>FIGI (Financial Instrument Global Identifier)</w:t>
              </w:r>
            </w:ins>
          </w:p>
          <w:p w:rsidR="000464E6" w:rsidRPr="00282E23" w:rsidDel="000464E6" w:rsidRDefault="000464E6" w:rsidP="0061769B">
            <w:pPr>
              <w:spacing w:line="276" w:lineRule="auto"/>
              <w:rPr>
                <w:del w:id="34" w:author="Author"/>
                <w:rFonts w:ascii="Times New Roman" w:hAnsi="Times New Roman" w:cs="Times New Roman"/>
                <w:sz w:val="20"/>
                <w:szCs w:val="20"/>
                <w:rPrChange w:id="35" w:author="Author">
                  <w:rPr>
                    <w:del w:id="36" w:author="Author"/>
                    <w:rFonts w:ascii="Times New Roman" w:hAnsi="Times New Roman" w:cs="Times New Roman"/>
                    <w:sz w:val="20"/>
                    <w:szCs w:val="20"/>
                    <w:lang w:val="de-DE"/>
                  </w:rPr>
                </w:rPrChange>
              </w:rPr>
            </w:pPr>
          </w:p>
          <w:p w:rsidR="00D82389" w:rsidRPr="0047629C" w:rsidRDefault="00D82389" w:rsidP="0061769B">
            <w:pPr>
              <w:rPr>
                <w:rFonts w:ascii="Times New Roman" w:hAnsi="Times New Roman" w:cs="Times New Roman"/>
                <w:sz w:val="20"/>
                <w:szCs w:val="20"/>
              </w:rPr>
            </w:pPr>
            <w:del w:id="37" w:author="Author">
              <w:r w:rsidRPr="0047629C" w:rsidDel="000464E6">
                <w:rPr>
                  <w:rFonts w:ascii="Times New Roman" w:hAnsi="Times New Roman" w:cs="Times New Roman"/>
                  <w:sz w:val="20"/>
                  <w:szCs w:val="20"/>
                </w:rPr>
                <w:delText>8</w:delText>
              </w:r>
            </w:del>
            <w:ins w:id="38" w:author="Author">
              <w:r w:rsidR="000464E6">
                <w:rPr>
                  <w:rFonts w:ascii="Times New Roman" w:hAnsi="Times New Roman" w:cs="Times New Roman"/>
                  <w:sz w:val="20"/>
                  <w:szCs w:val="20"/>
                </w:rPr>
                <w:t>9</w:t>
              </w:r>
            </w:ins>
            <w:r w:rsidRPr="0047629C">
              <w:rPr>
                <w:rFonts w:ascii="Times New Roman" w:hAnsi="Times New Roman" w:cs="Times New Roman"/>
                <w:sz w:val="20"/>
                <w:szCs w:val="20"/>
              </w:rPr>
              <w:t xml:space="preserve"> </w:t>
            </w:r>
            <w:r>
              <w:rPr>
                <w:rFonts w:ascii="Times New Roman" w:hAnsi="Times New Roman" w:cs="Times New Roman"/>
                <w:sz w:val="20"/>
                <w:szCs w:val="20"/>
              </w:rPr>
              <w:t>-</w:t>
            </w:r>
            <w:r w:rsidRPr="0047629C">
              <w:rPr>
                <w:rFonts w:ascii="Times New Roman" w:hAnsi="Times New Roman" w:cs="Times New Roman"/>
                <w:sz w:val="20"/>
                <w:szCs w:val="20"/>
              </w:rPr>
              <w:t xml:space="preserve"> Other code by members of the Association of National Numbering Agencies</w:t>
            </w:r>
          </w:p>
          <w:p w:rsidR="00D82389" w:rsidRPr="0061769B" w:rsidRDefault="000464E6" w:rsidP="0061769B">
            <w:pPr>
              <w:spacing w:line="276" w:lineRule="auto"/>
              <w:rPr>
                <w:rFonts w:ascii="Times New Roman" w:hAnsi="Times New Roman" w:cs="Times New Roman"/>
                <w:sz w:val="20"/>
                <w:szCs w:val="20"/>
              </w:rPr>
            </w:pPr>
            <w:ins w:id="39" w:author="Author">
              <w:r>
                <w:rPr>
                  <w:rFonts w:ascii="Times New Roman" w:hAnsi="Times New Roman" w:cs="Times New Roman"/>
                  <w:sz w:val="20"/>
                  <w:szCs w:val="20"/>
                </w:rPr>
                <w:t>9</w:t>
              </w:r>
            </w:ins>
            <w:r w:rsidR="00D82389" w:rsidRPr="0047629C">
              <w:rPr>
                <w:rFonts w:ascii="Times New Roman" w:hAnsi="Times New Roman" w:cs="Times New Roman"/>
                <w:sz w:val="20"/>
                <w:szCs w:val="20"/>
              </w:rPr>
              <w:t xml:space="preserve">9 - Code attributed by the undertaking </w:t>
            </w:r>
          </w:p>
        </w:tc>
      </w:tr>
      <w:tr w:rsidR="00186F3A" w:rsidRPr="0047629C" w:rsidTr="006C1840">
        <w:trPr>
          <w:trHeight w:val="3056"/>
        </w:trPr>
        <w:tc>
          <w:tcPr>
            <w:tcW w:w="1194" w:type="dxa"/>
            <w:hideMark/>
          </w:tcPr>
          <w:p w:rsidR="00902E3E" w:rsidRPr="006C1840" w:rsidRDefault="00E6719A"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w:t>
            </w:r>
            <w:r w:rsidR="00EE2490" w:rsidRPr="006C1840">
              <w:rPr>
                <w:rFonts w:ascii="Times New Roman" w:hAnsi="Times New Roman" w:cs="Times New Roman"/>
                <w:sz w:val="20"/>
                <w:szCs w:val="20"/>
              </w:rPr>
              <w:t>00</w:t>
            </w:r>
            <w:r w:rsidR="00497F5C">
              <w:rPr>
                <w:rFonts w:ascii="Times New Roman" w:hAnsi="Times New Roman" w:cs="Times New Roman"/>
                <w:sz w:val="20"/>
                <w:szCs w:val="20"/>
              </w:rPr>
              <w:t>6</w:t>
            </w:r>
            <w:r w:rsidR="00EE2490" w:rsidRPr="006C1840">
              <w:rPr>
                <w:rFonts w:ascii="Times New Roman" w:hAnsi="Times New Roman" w:cs="Times New Roman"/>
                <w:sz w:val="20"/>
                <w:szCs w:val="20"/>
              </w:rPr>
              <w:t>0</w:t>
            </w:r>
          </w:p>
          <w:p w:rsidR="003843CD" w:rsidRPr="0047629C" w:rsidRDefault="00902E3E" w:rsidP="006C1840">
            <w:pPr>
              <w:pStyle w:val="NoSpacing"/>
            </w:pPr>
            <w:r w:rsidRPr="006C1840">
              <w:rPr>
                <w:rFonts w:ascii="Times New Roman" w:hAnsi="Times New Roman" w:cs="Times New Roman"/>
                <w:sz w:val="20"/>
                <w:szCs w:val="20"/>
              </w:rPr>
              <w:t>(A1)</w:t>
            </w:r>
          </w:p>
        </w:tc>
        <w:tc>
          <w:tcPr>
            <w:tcW w:w="2388" w:type="dxa"/>
            <w:hideMark/>
          </w:tcPr>
          <w:p w:rsidR="003843CD" w:rsidRPr="006C1840" w:rsidRDefault="003843C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Portfolio</w:t>
            </w:r>
          </w:p>
        </w:tc>
        <w:tc>
          <w:tcPr>
            <w:tcW w:w="5801" w:type="dxa"/>
            <w:hideMark/>
          </w:tcPr>
          <w:p w:rsidR="002C4D07" w:rsidRPr="0047629C" w:rsidRDefault="003843CD" w:rsidP="002C4D07">
            <w:pPr>
              <w:rPr>
                <w:rFonts w:ascii="Times New Roman" w:hAnsi="Times New Roman" w:cs="Times New Roman"/>
                <w:sz w:val="20"/>
                <w:szCs w:val="20"/>
              </w:rPr>
            </w:pPr>
            <w:r w:rsidRPr="006C1840">
              <w:rPr>
                <w:rFonts w:ascii="Times New Roman" w:hAnsi="Times New Roman" w:cs="Times New Roman"/>
                <w:sz w:val="20"/>
                <w:szCs w:val="20"/>
              </w:rPr>
              <w:t>Distinction between life, non-life, s</w:t>
            </w:r>
            <w:r w:rsidR="003F42C0" w:rsidRPr="006C1840">
              <w:rPr>
                <w:rFonts w:ascii="Times New Roman" w:hAnsi="Times New Roman" w:cs="Times New Roman"/>
                <w:sz w:val="20"/>
                <w:szCs w:val="20"/>
              </w:rPr>
              <w:t>hare</w:t>
            </w:r>
            <w:r w:rsidRPr="006C1840">
              <w:rPr>
                <w:rFonts w:ascii="Times New Roman" w:hAnsi="Times New Roman" w:cs="Times New Roman"/>
                <w:sz w:val="20"/>
                <w:szCs w:val="20"/>
              </w:rPr>
              <w:t>holder's funds, general (no split) and ring fenced funds. One of the options in the following closed list shall be used:</w:t>
            </w:r>
            <w:r w:rsidRPr="006C1840">
              <w:rPr>
                <w:rFonts w:ascii="Times New Roman" w:hAnsi="Times New Roman" w:cs="Times New Roman"/>
                <w:sz w:val="20"/>
                <w:szCs w:val="20"/>
              </w:rPr>
              <w:br/>
            </w:r>
            <w:r w:rsidR="002C4D07" w:rsidRPr="0047629C">
              <w:rPr>
                <w:rFonts w:ascii="Times New Roman" w:hAnsi="Times New Roman" w:cs="Times New Roman"/>
                <w:sz w:val="20"/>
                <w:szCs w:val="20"/>
              </w:rPr>
              <w:t>1 - Life</w:t>
            </w:r>
            <w:r w:rsidR="002C4D07" w:rsidRPr="0047629C">
              <w:rPr>
                <w:rFonts w:ascii="Times New Roman" w:hAnsi="Times New Roman" w:cs="Times New Roman"/>
                <w:sz w:val="20"/>
                <w:szCs w:val="20"/>
              </w:rPr>
              <w:br/>
              <w:t xml:space="preserve">2 - Non-life: </w:t>
            </w:r>
          </w:p>
          <w:p w:rsidR="002C4D07" w:rsidRPr="0047629C" w:rsidRDefault="002C4D07" w:rsidP="002C4D07">
            <w:pPr>
              <w:rPr>
                <w:rFonts w:ascii="Times New Roman" w:hAnsi="Times New Roman" w:cs="Times New Roman"/>
                <w:sz w:val="20"/>
                <w:szCs w:val="20"/>
              </w:rPr>
            </w:pPr>
            <w:r w:rsidRPr="0047629C">
              <w:rPr>
                <w:rFonts w:ascii="Times New Roman" w:hAnsi="Times New Roman" w:cs="Times New Roman"/>
                <w:sz w:val="20"/>
                <w:szCs w:val="20"/>
              </w:rPr>
              <w:t>3 - Ring fenced funds</w:t>
            </w:r>
          </w:p>
          <w:p w:rsidR="002C4D07" w:rsidRPr="0047629C" w:rsidRDefault="002C4D07" w:rsidP="002C4D07">
            <w:pPr>
              <w:rPr>
                <w:rFonts w:ascii="Times New Roman" w:hAnsi="Times New Roman" w:cs="Times New Roman"/>
                <w:sz w:val="20"/>
                <w:szCs w:val="20"/>
              </w:rPr>
            </w:pPr>
            <w:r w:rsidRPr="0047629C">
              <w:rPr>
                <w:rFonts w:ascii="Times New Roman" w:hAnsi="Times New Roman" w:cs="Times New Roman"/>
                <w:sz w:val="20"/>
                <w:szCs w:val="20"/>
              </w:rPr>
              <w:t xml:space="preserve">4 - Other internal fund  </w:t>
            </w:r>
          </w:p>
          <w:p w:rsidR="002C4D07" w:rsidRPr="0047629C" w:rsidRDefault="002C4D07" w:rsidP="003F42C0">
            <w:pPr>
              <w:rPr>
                <w:rFonts w:ascii="Times New Roman" w:hAnsi="Times New Roman" w:cs="Times New Roman"/>
                <w:sz w:val="20"/>
                <w:szCs w:val="20"/>
              </w:rPr>
            </w:pPr>
            <w:r w:rsidRPr="0047629C">
              <w:rPr>
                <w:rFonts w:ascii="Times New Roman" w:hAnsi="Times New Roman" w:cs="Times New Roman"/>
                <w:sz w:val="20"/>
                <w:szCs w:val="20"/>
              </w:rPr>
              <w:t>5 - Shareholders' funds</w:t>
            </w:r>
            <w:r w:rsidRPr="0047629C">
              <w:rPr>
                <w:rFonts w:ascii="Times New Roman" w:hAnsi="Times New Roman" w:cs="Times New Roman"/>
                <w:sz w:val="20"/>
                <w:szCs w:val="20"/>
              </w:rPr>
              <w:br/>
              <w:t>6 - General</w:t>
            </w:r>
            <w:r w:rsidRPr="0047629C" w:rsidDel="00EC73F8">
              <w:rPr>
                <w:rFonts w:ascii="Times New Roman" w:hAnsi="Times New Roman" w:cs="Times New Roman"/>
                <w:sz w:val="20"/>
                <w:szCs w:val="20"/>
              </w:rPr>
              <w:t xml:space="preserve"> </w:t>
            </w:r>
          </w:p>
          <w:p w:rsidR="002C4D07" w:rsidRPr="0047629C" w:rsidRDefault="002C4D07" w:rsidP="003F42C0">
            <w:pPr>
              <w:rPr>
                <w:rFonts w:ascii="Times New Roman" w:hAnsi="Times New Roman" w:cs="Times New Roman"/>
                <w:sz w:val="20"/>
                <w:szCs w:val="20"/>
              </w:rPr>
            </w:pPr>
          </w:p>
          <w:p w:rsidR="003843CD" w:rsidRPr="006C1840" w:rsidRDefault="003F42C0">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The split i</w:t>
            </w:r>
            <w:r w:rsidR="002B7454" w:rsidRPr="006C1840">
              <w:rPr>
                <w:rFonts w:ascii="Times New Roman" w:hAnsi="Times New Roman" w:cs="Times New Roman"/>
                <w:sz w:val="20"/>
                <w:szCs w:val="20"/>
              </w:rPr>
              <w:t>s</w:t>
            </w:r>
            <w:r w:rsidRPr="006C1840">
              <w:rPr>
                <w:rFonts w:ascii="Times New Roman" w:hAnsi="Times New Roman" w:cs="Times New Roman"/>
                <w:sz w:val="20"/>
                <w:szCs w:val="20"/>
              </w:rPr>
              <w:t xml:space="preserve"> not mandatory, except for identifying ring fenced funds, but </w:t>
            </w:r>
            <w:r w:rsidR="00F830D8" w:rsidRPr="0047629C">
              <w:rPr>
                <w:rFonts w:ascii="Times New Roman" w:hAnsi="Times New Roman" w:cs="Times New Roman"/>
                <w:sz w:val="20"/>
                <w:szCs w:val="20"/>
              </w:rPr>
              <w:t>shall</w:t>
            </w:r>
            <w:r w:rsidRPr="006C1840">
              <w:rPr>
                <w:rFonts w:ascii="Times New Roman" w:hAnsi="Times New Roman" w:cs="Times New Roman"/>
                <w:sz w:val="20"/>
                <w:szCs w:val="20"/>
              </w:rPr>
              <w:t xml:space="preserve"> be reported if the undertaking uses it internally. When an undertaking does not apply a split “general” </w:t>
            </w:r>
            <w:r w:rsidR="002C4D07" w:rsidRPr="0047629C">
              <w:rPr>
                <w:rFonts w:ascii="Times New Roman" w:hAnsi="Times New Roman" w:cs="Times New Roman"/>
                <w:sz w:val="20"/>
                <w:szCs w:val="20"/>
              </w:rPr>
              <w:t>shall</w:t>
            </w:r>
            <w:r w:rsidRPr="006C1840">
              <w:rPr>
                <w:rFonts w:ascii="Times New Roman" w:hAnsi="Times New Roman" w:cs="Times New Roman"/>
                <w:sz w:val="20"/>
                <w:szCs w:val="20"/>
              </w:rPr>
              <w:t xml:space="preserve"> be used. </w:t>
            </w:r>
          </w:p>
        </w:tc>
      </w:tr>
      <w:tr w:rsidR="00186F3A" w:rsidRPr="0047629C" w:rsidTr="006C1840">
        <w:trPr>
          <w:trHeight w:val="1515"/>
        </w:trPr>
        <w:tc>
          <w:tcPr>
            <w:tcW w:w="1194" w:type="dxa"/>
            <w:hideMark/>
          </w:tcPr>
          <w:p w:rsidR="003843CD" w:rsidRDefault="00E6719A"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w:t>
            </w:r>
            <w:r w:rsidR="00EE2490" w:rsidRPr="006C1840">
              <w:rPr>
                <w:rFonts w:ascii="Times New Roman" w:hAnsi="Times New Roman" w:cs="Times New Roman"/>
                <w:sz w:val="20"/>
                <w:szCs w:val="20"/>
              </w:rPr>
              <w:t>00</w:t>
            </w:r>
            <w:r w:rsidR="00497F5C">
              <w:rPr>
                <w:rFonts w:ascii="Times New Roman" w:hAnsi="Times New Roman" w:cs="Times New Roman"/>
                <w:sz w:val="20"/>
                <w:szCs w:val="20"/>
              </w:rPr>
              <w:t>7</w:t>
            </w:r>
            <w:r w:rsidR="00EE2490" w:rsidRPr="006C1840">
              <w:rPr>
                <w:rFonts w:ascii="Times New Roman" w:hAnsi="Times New Roman" w:cs="Times New Roman"/>
                <w:sz w:val="20"/>
                <w:szCs w:val="20"/>
              </w:rPr>
              <w:t>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(A2)</w:t>
            </w:r>
          </w:p>
        </w:tc>
        <w:tc>
          <w:tcPr>
            <w:tcW w:w="2388" w:type="dxa"/>
            <w:hideMark/>
          </w:tcPr>
          <w:p w:rsidR="003843CD" w:rsidRPr="006C1840" w:rsidRDefault="003843C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Fund number</w:t>
            </w:r>
          </w:p>
        </w:tc>
        <w:tc>
          <w:tcPr>
            <w:tcW w:w="5801" w:type="dxa"/>
            <w:hideMark/>
          </w:tcPr>
          <w:p w:rsidR="00C65919" w:rsidRDefault="00C65919" w:rsidP="00C65919">
            <w:pPr>
              <w:rPr>
                <w:rFonts w:ascii="Times New Roman" w:hAnsi="Times New Roman" w:cs="Times New Roman"/>
                <w:sz w:val="20"/>
                <w:szCs w:val="20"/>
                <w:lang w:val="en-US"/>
              </w:rPr>
            </w:pPr>
            <w:r w:rsidRPr="004468B0">
              <w:rPr>
                <w:rFonts w:ascii="Times New Roman" w:hAnsi="Times New Roman" w:cs="Times New Roman"/>
                <w:sz w:val="20"/>
                <w:szCs w:val="20"/>
              </w:rPr>
              <w:t>Applicable to derivatives held in ring</w:t>
            </w:r>
            <w:r w:rsidRPr="00CD728A">
              <w:rPr>
                <w:rFonts w:ascii="Times New Roman" w:hAnsi="Times New Roman" w:cs="Times New Roman"/>
                <w:sz w:val="20"/>
                <w:szCs w:val="20"/>
              </w:rPr>
              <w:t xml:space="preserve"> </w:t>
            </w:r>
            <w:r w:rsidRPr="004468B0">
              <w:rPr>
                <w:rFonts w:ascii="Times New Roman" w:hAnsi="Times New Roman" w:cs="Times New Roman"/>
                <w:sz w:val="20"/>
                <w:szCs w:val="20"/>
              </w:rPr>
              <w:t>fenced funds or other internal funds (defined according to national markets).</w:t>
            </w:r>
          </w:p>
          <w:p w:rsidR="00C65919" w:rsidRDefault="00C65919" w:rsidP="00C65919">
            <w:pPr>
              <w:rPr>
                <w:rFonts w:ascii="Times New Roman" w:hAnsi="Times New Roman" w:cs="Times New Roman"/>
                <w:sz w:val="20"/>
                <w:szCs w:val="20"/>
                <w:lang w:val="en-US"/>
              </w:rPr>
            </w:pPr>
          </w:p>
          <w:p w:rsidR="003843CD" w:rsidRPr="006C1840" w:rsidRDefault="009C0CD3">
            <w:pPr>
              <w:spacing w:after="200"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186F3A" w:rsidRPr="0047629C" w:rsidTr="006C1840">
        <w:trPr>
          <w:trHeight w:val="1054"/>
        </w:trPr>
        <w:tc>
          <w:tcPr>
            <w:tcW w:w="1194" w:type="dxa"/>
            <w:hideMark/>
          </w:tcPr>
          <w:p w:rsidR="003843CD" w:rsidRDefault="00E6719A"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w:t>
            </w:r>
            <w:r w:rsidR="00EE2490" w:rsidRPr="006C1840">
              <w:rPr>
                <w:rFonts w:ascii="Times New Roman" w:hAnsi="Times New Roman" w:cs="Times New Roman"/>
                <w:sz w:val="20"/>
                <w:szCs w:val="20"/>
              </w:rPr>
              <w:t>00</w:t>
            </w:r>
            <w:r w:rsidR="00497F5C">
              <w:rPr>
                <w:rFonts w:ascii="Times New Roman" w:hAnsi="Times New Roman" w:cs="Times New Roman"/>
                <w:sz w:val="20"/>
                <w:szCs w:val="20"/>
              </w:rPr>
              <w:t>8</w:t>
            </w:r>
            <w:r w:rsidR="00EE2490" w:rsidRPr="006C1840">
              <w:rPr>
                <w:rFonts w:ascii="Times New Roman" w:hAnsi="Times New Roman" w:cs="Times New Roman"/>
                <w:sz w:val="20"/>
                <w:szCs w:val="20"/>
              </w:rPr>
              <w:t>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(A3)</w:t>
            </w:r>
          </w:p>
        </w:tc>
        <w:tc>
          <w:tcPr>
            <w:tcW w:w="2388" w:type="dxa"/>
            <w:hideMark/>
          </w:tcPr>
          <w:p w:rsidR="003843CD" w:rsidRPr="006C1840" w:rsidRDefault="003843CD" w:rsidP="00BB10B5">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Derivatives held in unit linked and index linked</w:t>
            </w:r>
            <w:r w:rsidR="00BE369A" w:rsidRPr="006C1840">
              <w:rPr>
                <w:rFonts w:ascii="Times New Roman" w:hAnsi="Times New Roman" w:cs="Times New Roman"/>
                <w:sz w:val="20"/>
                <w:szCs w:val="20"/>
              </w:rPr>
              <w:t xml:space="preserve"> contracts</w:t>
            </w:r>
            <w:r w:rsidRPr="006C1840">
              <w:rPr>
                <w:rFonts w:ascii="Times New Roman" w:hAnsi="Times New Roman" w:cs="Times New Roman"/>
                <w:sz w:val="20"/>
                <w:szCs w:val="20"/>
              </w:rPr>
              <w:t xml:space="preserve"> </w:t>
            </w:r>
          </w:p>
        </w:tc>
        <w:tc>
          <w:tcPr>
            <w:tcW w:w="5801" w:type="dxa"/>
            <w:hideMark/>
          </w:tcPr>
          <w:p w:rsidR="00974F47" w:rsidRPr="006C1840" w:rsidRDefault="003843CD" w:rsidP="006C1840">
            <w:pPr>
              <w:rPr>
                <w:rFonts w:ascii="Times New Roman" w:hAnsi="Times New Roman" w:cs="Times New Roman"/>
                <w:sz w:val="20"/>
                <w:szCs w:val="20"/>
                <w:lang w:val="en-US"/>
              </w:rPr>
            </w:pPr>
            <w:r w:rsidRPr="006C1840">
              <w:rPr>
                <w:rFonts w:ascii="Times New Roman" w:hAnsi="Times New Roman" w:cs="Times New Roman"/>
                <w:sz w:val="20"/>
                <w:szCs w:val="20"/>
              </w:rPr>
              <w:t xml:space="preserve">Identify </w:t>
            </w:r>
            <w:r w:rsidR="0020763F" w:rsidRPr="006C1840">
              <w:rPr>
                <w:rFonts w:ascii="Times New Roman" w:hAnsi="Times New Roman" w:cs="Times New Roman"/>
                <w:sz w:val="20"/>
                <w:szCs w:val="20"/>
              </w:rPr>
              <w:t xml:space="preserve">the derivatives </w:t>
            </w:r>
            <w:r w:rsidRPr="006C1840">
              <w:rPr>
                <w:rFonts w:ascii="Times New Roman" w:hAnsi="Times New Roman" w:cs="Times New Roman"/>
                <w:sz w:val="20"/>
                <w:szCs w:val="20"/>
              </w:rPr>
              <w:t xml:space="preserve">that are </w:t>
            </w:r>
            <w:r w:rsidR="0020763F" w:rsidRPr="006C1840">
              <w:rPr>
                <w:rFonts w:ascii="Times New Roman" w:hAnsi="Times New Roman" w:cs="Times New Roman"/>
                <w:sz w:val="20"/>
                <w:szCs w:val="20"/>
              </w:rPr>
              <w:t>held by unit linked and index linked</w:t>
            </w:r>
            <w:r w:rsidR="007C6DD7" w:rsidRPr="006C1840">
              <w:rPr>
                <w:rFonts w:ascii="Times New Roman" w:hAnsi="Times New Roman" w:cs="Times New Roman"/>
                <w:sz w:val="20"/>
                <w:szCs w:val="20"/>
              </w:rPr>
              <w:t xml:space="preserve"> contracts</w:t>
            </w:r>
            <w:r w:rsidRPr="006C1840">
              <w:rPr>
                <w:rFonts w:ascii="Times New Roman" w:hAnsi="Times New Roman" w:cs="Times New Roman"/>
                <w:sz w:val="20"/>
                <w:szCs w:val="20"/>
              </w:rPr>
              <w:t>. One of the options in the following closed list shall be used:</w:t>
            </w:r>
            <w:r w:rsidRPr="006C1840">
              <w:rPr>
                <w:rFonts w:ascii="Times New Roman" w:hAnsi="Times New Roman" w:cs="Times New Roman"/>
                <w:sz w:val="20"/>
                <w:szCs w:val="20"/>
              </w:rPr>
              <w:br/>
            </w:r>
            <w:r w:rsidR="00974F47" w:rsidRPr="006C1840">
              <w:rPr>
                <w:rFonts w:ascii="Times New Roman" w:hAnsi="Times New Roman" w:cs="Times New Roman"/>
                <w:sz w:val="20"/>
                <w:szCs w:val="20"/>
                <w:lang w:val="en-US"/>
              </w:rPr>
              <w:t>1</w:t>
            </w:r>
            <w:r w:rsidR="002C4D07" w:rsidRPr="0047629C">
              <w:rPr>
                <w:rFonts w:ascii="Times New Roman" w:hAnsi="Times New Roman" w:cs="Times New Roman"/>
                <w:sz w:val="20"/>
                <w:szCs w:val="20"/>
                <w:lang w:val="en-US"/>
              </w:rPr>
              <w:t>-</w:t>
            </w:r>
            <w:r w:rsidR="00974F47" w:rsidRPr="006C1840">
              <w:rPr>
                <w:rFonts w:ascii="Times New Roman" w:hAnsi="Times New Roman" w:cs="Times New Roman"/>
                <w:sz w:val="20"/>
                <w:szCs w:val="20"/>
                <w:lang w:val="en-US"/>
              </w:rPr>
              <w:t xml:space="preserve"> Unit-linked or index-linked</w:t>
            </w:r>
          </w:p>
          <w:p w:rsidR="003843CD" w:rsidRPr="006C1840" w:rsidRDefault="00974F47" w:rsidP="006C1840">
            <w:pPr>
              <w:rPr>
                <w:rFonts w:ascii="Times New Roman" w:hAnsi="Times New Roman" w:cs="Times New Roman"/>
                <w:sz w:val="20"/>
                <w:szCs w:val="20"/>
              </w:rPr>
            </w:pPr>
            <w:r w:rsidRPr="006C1840">
              <w:rPr>
                <w:rFonts w:ascii="Times New Roman" w:hAnsi="Times New Roman" w:cs="Times New Roman"/>
                <w:sz w:val="20"/>
                <w:szCs w:val="20"/>
                <w:lang w:val="en-US"/>
              </w:rPr>
              <w:t>2</w:t>
            </w:r>
            <w:r w:rsidR="002C4D07" w:rsidRPr="0047629C">
              <w:rPr>
                <w:rFonts w:ascii="Times New Roman" w:hAnsi="Times New Roman" w:cs="Times New Roman"/>
                <w:sz w:val="20"/>
                <w:szCs w:val="20"/>
                <w:lang w:val="en-US"/>
              </w:rPr>
              <w:t xml:space="preserve"> -</w:t>
            </w:r>
            <w:r w:rsidRPr="006C1840">
              <w:rPr>
                <w:rFonts w:ascii="Times New Roman" w:hAnsi="Times New Roman" w:cs="Times New Roman"/>
                <w:sz w:val="20"/>
                <w:szCs w:val="20"/>
                <w:lang w:val="en-US"/>
              </w:rPr>
              <w:t xml:space="preserve"> Neither unit-linked nor index-linked</w:t>
            </w:r>
          </w:p>
        </w:tc>
      </w:tr>
      <w:tr w:rsidR="00D82389" w:rsidRPr="0047629C" w:rsidTr="006C1840">
        <w:trPr>
          <w:trHeight w:val="509"/>
        </w:trPr>
        <w:tc>
          <w:tcPr>
            <w:tcW w:w="1194" w:type="dxa"/>
            <w:vMerge w:val="restart"/>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lastRenderedPageBreak/>
              <w:t>C</w:t>
            </w:r>
            <w:r w:rsidR="00497F5C">
              <w:rPr>
                <w:rFonts w:ascii="Times New Roman" w:hAnsi="Times New Roman" w:cs="Times New Roman"/>
                <w:sz w:val="20"/>
                <w:szCs w:val="20"/>
              </w:rPr>
              <w:t>00</w:t>
            </w:r>
            <w:r w:rsidRPr="0061769B">
              <w:rPr>
                <w:rFonts w:ascii="Times New Roman" w:hAnsi="Times New Roman" w:cs="Times New Roman"/>
                <w:sz w:val="20"/>
                <w:szCs w:val="20"/>
              </w:rPr>
              <w:t>90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(A9)</w:t>
            </w:r>
          </w:p>
        </w:tc>
        <w:tc>
          <w:tcPr>
            <w:tcW w:w="2388" w:type="dxa"/>
            <w:vMerge w:val="restart"/>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Instrument underlying the derivative</w:t>
            </w:r>
          </w:p>
        </w:tc>
        <w:tc>
          <w:tcPr>
            <w:tcW w:w="5801" w:type="dxa"/>
            <w:vMerge w:val="restart"/>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 Code of the instrument (asset or liability) underlying the derivative contract. This item is to be provided only for derivatives that have a single </w:t>
            </w:r>
            <w:ins w:id="40" w:author="Author">
              <w:r w:rsidR="00114076">
                <w:rPr>
                  <w:rFonts w:ascii="Times New Roman" w:hAnsi="Times New Roman" w:cs="Times New Roman"/>
                  <w:sz w:val="20"/>
                  <w:szCs w:val="20"/>
                </w:rPr>
                <w:t>or multiple</w:t>
              </w:r>
              <w:r w:rsidR="00114076" w:rsidRPr="0061769B">
                <w:rPr>
                  <w:rFonts w:ascii="Times New Roman" w:hAnsi="Times New Roman" w:cs="Times New Roman"/>
                  <w:sz w:val="20"/>
                  <w:szCs w:val="20"/>
                </w:rPr>
                <w:t xml:space="preserve"> </w:t>
              </w:r>
            </w:ins>
            <w:r w:rsidRPr="0061769B">
              <w:rPr>
                <w:rFonts w:ascii="Times New Roman" w:hAnsi="Times New Roman" w:cs="Times New Roman"/>
                <w:sz w:val="20"/>
                <w:szCs w:val="20"/>
              </w:rPr>
              <w:t>underlying instrument</w:t>
            </w:r>
            <w:ins w:id="41" w:author="Author">
              <w:r w:rsidR="00114076">
                <w:rPr>
                  <w:rFonts w:ascii="Times New Roman" w:hAnsi="Times New Roman" w:cs="Times New Roman"/>
                  <w:sz w:val="20"/>
                  <w:szCs w:val="20"/>
                </w:rPr>
                <w:t>s</w:t>
              </w:r>
            </w:ins>
            <w:r w:rsidRPr="0061769B">
              <w:rPr>
                <w:rFonts w:ascii="Times New Roman" w:hAnsi="Times New Roman" w:cs="Times New Roman"/>
                <w:sz w:val="20"/>
                <w:szCs w:val="20"/>
              </w:rPr>
              <w:t xml:space="preserve"> in the undertakings’ portfolio. An index is considered a single instrument and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 </w:t>
            </w:r>
          </w:p>
          <w:p w:rsidR="00D82389" w:rsidRPr="0061769B" w:rsidRDefault="00D82389">
            <w:pPr>
              <w:spacing w:before="120" w:after="120" w:line="276" w:lineRule="auto"/>
              <w:rPr>
                <w:rFonts w:ascii="Times New Roman" w:hAnsi="Times New Roman" w:cs="Times New Roman"/>
                <w:sz w:val="20"/>
                <w:szCs w:val="20"/>
              </w:rPr>
              <w:pPrChange w:id="42" w:author="Author">
                <w:pPr>
                  <w:spacing w:after="200" w:line="276" w:lineRule="auto"/>
                </w:pPr>
              </w:pPrChange>
            </w:pPr>
            <w:r w:rsidRPr="0047629C">
              <w:rPr>
                <w:rFonts w:ascii="Times New Roman" w:hAnsi="Times New Roman" w:cs="Times New Roman"/>
                <w:sz w:val="20"/>
                <w:szCs w:val="20"/>
              </w:rPr>
              <w:t>Identification code of the instrument underlying the derivative using the following priority</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w:t>
            </w:r>
            <w:r w:rsidRPr="0047629C">
              <w:rPr>
                <w:rFonts w:ascii="Times New Roman" w:hAnsi="Times New Roman" w:cs="Times New Roman"/>
                <w:sz w:val="20"/>
                <w:szCs w:val="20"/>
              </w:rPr>
              <w:t xml:space="preserve"> code of</w:t>
            </w:r>
            <w:r w:rsidRPr="0061769B">
              <w:rPr>
                <w:rFonts w:ascii="Times New Roman" w:hAnsi="Times New Roman" w:cs="Times New Roman"/>
                <w:sz w:val="20"/>
                <w:szCs w:val="20"/>
              </w:rPr>
              <w:t xml:space="preserve"> ISIN when available</w:t>
            </w:r>
            <w:r w:rsidRPr="0061769B">
              <w:rPr>
                <w:rFonts w:ascii="Times New Roman" w:hAnsi="Times New Roman" w:cs="Times New Roman"/>
                <w:sz w:val="20"/>
                <w:szCs w:val="20"/>
              </w:rPr>
              <w:br/>
              <w:t xml:space="preserve">  - Other recognized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p w:rsidR="00D82389" w:rsidRPr="0061769B" w:rsidRDefault="00D82389">
            <w:pPr>
              <w:spacing w:before="120" w:after="120" w:line="276" w:lineRule="auto"/>
              <w:rPr>
                <w:rFonts w:ascii="Times New Roman" w:hAnsi="Times New Roman" w:cs="Times New Roman"/>
                <w:sz w:val="20"/>
                <w:szCs w:val="20"/>
              </w:rPr>
              <w:pPrChange w:id="43" w:author="Author">
                <w:pPr>
                  <w:spacing w:after="200" w:line="276" w:lineRule="auto"/>
                </w:pPr>
              </w:pPrChange>
            </w:pPr>
            <w:r w:rsidRPr="0061769B">
              <w:rPr>
                <w:rFonts w:ascii="Times New Roman" w:hAnsi="Times New Roman" w:cs="Times New Roman"/>
                <w:sz w:val="20"/>
                <w:szCs w:val="20"/>
              </w:rPr>
              <w:t>- “Multiple assets/liabilities”, if the underlying assets or liabilities are more than one</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If the underlying is an index then the code of the index shall be reported.</w:t>
            </w:r>
          </w:p>
        </w:tc>
      </w:tr>
      <w:tr w:rsidR="00D82389" w:rsidRPr="0047629C" w:rsidTr="006C1840">
        <w:trPr>
          <w:trHeight w:val="509"/>
        </w:trPr>
        <w:tc>
          <w:tcPr>
            <w:tcW w:w="1194" w:type="dxa"/>
            <w:vMerge/>
            <w:hideMark/>
          </w:tcPr>
          <w:p w:rsidR="00D82389" w:rsidRPr="0061769B" w:rsidRDefault="00D82389" w:rsidP="0061769B">
            <w:pPr>
              <w:pStyle w:val="NoSpacing"/>
              <w:rPr>
                <w:rFonts w:ascii="Times New Roman" w:hAnsi="Times New Roman" w:cs="Times New Roman"/>
                <w:sz w:val="20"/>
                <w:szCs w:val="20"/>
              </w:rPr>
            </w:pPr>
          </w:p>
        </w:tc>
        <w:tc>
          <w:tcPr>
            <w:tcW w:w="2388" w:type="dxa"/>
            <w:vMerge/>
            <w:hideMark/>
          </w:tcPr>
          <w:p w:rsidR="00D82389" w:rsidRPr="0061769B" w:rsidRDefault="00D82389" w:rsidP="0061769B">
            <w:pPr>
              <w:spacing w:after="200" w:line="276" w:lineRule="auto"/>
              <w:rPr>
                <w:rFonts w:ascii="Times New Roman" w:hAnsi="Times New Roman" w:cs="Times New Roman"/>
                <w:sz w:val="20"/>
                <w:szCs w:val="20"/>
              </w:rPr>
            </w:pPr>
          </w:p>
        </w:tc>
        <w:tc>
          <w:tcPr>
            <w:tcW w:w="5801" w:type="dxa"/>
            <w:vMerge/>
            <w:hideMark/>
          </w:tcPr>
          <w:p w:rsidR="00D82389" w:rsidRPr="0061769B" w:rsidRDefault="00D82389" w:rsidP="0061769B">
            <w:pPr>
              <w:spacing w:after="200" w:line="276" w:lineRule="auto"/>
              <w:rPr>
                <w:rFonts w:ascii="Times New Roman" w:hAnsi="Times New Roman" w:cs="Times New Roman"/>
                <w:sz w:val="20"/>
                <w:szCs w:val="20"/>
              </w:rPr>
            </w:pPr>
          </w:p>
        </w:tc>
      </w:tr>
      <w:tr w:rsidR="003F56FA" w:rsidRPr="0047629C" w:rsidTr="003F56FA">
        <w:trPr>
          <w:trHeight w:val="2280"/>
        </w:trPr>
        <w:tc>
          <w:tcPr>
            <w:tcW w:w="1194" w:type="dxa"/>
          </w:tcPr>
          <w:p w:rsidR="003F56FA" w:rsidRPr="0061769B" w:rsidRDefault="003F56FA"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C0</w:t>
            </w:r>
            <w:r>
              <w:rPr>
                <w:rFonts w:ascii="Times New Roman" w:hAnsi="Times New Roman" w:cs="Times New Roman"/>
                <w:sz w:val="20"/>
                <w:szCs w:val="20"/>
              </w:rPr>
              <w:t>1</w:t>
            </w:r>
            <w:r w:rsidRPr="0061769B">
              <w:rPr>
                <w:rFonts w:ascii="Times New Roman" w:hAnsi="Times New Roman" w:cs="Times New Roman"/>
                <w:sz w:val="20"/>
                <w:szCs w:val="20"/>
              </w:rPr>
              <w:t>00</w:t>
            </w:r>
          </w:p>
        </w:tc>
        <w:tc>
          <w:tcPr>
            <w:tcW w:w="2388" w:type="dxa"/>
          </w:tcPr>
          <w:p w:rsidR="003F56FA" w:rsidRPr="0061769B" w:rsidRDefault="003F56FA" w:rsidP="0061769B">
            <w:pPr>
              <w:rPr>
                <w:rFonts w:ascii="Times New Roman" w:hAnsi="Times New Roman" w:cs="Times New Roman"/>
                <w:sz w:val="20"/>
                <w:szCs w:val="20"/>
              </w:rPr>
            </w:pPr>
            <w:r w:rsidRPr="0061769B">
              <w:rPr>
                <w:rFonts w:ascii="Times New Roman" w:hAnsi="Times New Roman" w:cs="Times New Roman"/>
                <w:sz w:val="20"/>
                <w:szCs w:val="20"/>
              </w:rPr>
              <w:t>Type of code of asset or liability underlying the derivative</w:t>
            </w:r>
          </w:p>
        </w:tc>
        <w:tc>
          <w:tcPr>
            <w:tcW w:w="5801" w:type="dxa"/>
          </w:tcPr>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Type of ID Code used for the “Instrument underlying the derivative” item. One of the options in the following closed list shall be used:</w:t>
            </w:r>
            <w:r w:rsidRPr="0047629C">
              <w:rPr>
                <w:rFonts w:ascii="Times New Roman" w:hAnsi="Times New Roman" w:cs="Times New Roman"/>
                <w:sz w:val="20"/>
                <w:szCs w:val="20"/>
              </w:rPr>
              <w:br/>
              <w:t>1 - ISO/6166 for ISIN</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 xml:space="preserve">2 </w:t>
            </w:r>
            <w:r>
              <w:rPr>
                <w:rFonts w:ascii="Times New Roman" w:hAnsi="Times New Roman" w:cs="Times New Roman"/>
                <w:sz w:val="20"/>
                <w:szCs w:val="20"/>
              </w:rPr>
              <w:t>-</w:t>
            </w:r>
            <w:r w:rsidRPr="0047629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 xml:space="preserve">3 </w:t>
            </w:r>
            <w:r>
              <w:rPr>
                <w:rFonts w:ascii="Times New Roman" w:hAnsi="Times New Roman" w:cs="Times New Roman"/>
                <w:sz w:val="20"/>
                <w:szCs w:val="20"/>
              </w:rPr>
              <w:t xml:space="preserve">- </w:t>
            </w:r>
            <w:r w:rsidRPr="0047629C">
              <w:rPr>
                <w:rFonts w:ascii="Times New Roman" w:hAnsi="Times New Roman" w:cs="Times New Roman"/>
                <w:sz w:val="20"/>
                <w:szCs w:val="20"/>
              </w:rPr>
              <w:t>SEDOL (Stock Exchange Daily Official List for the London Stock Exchange)</w:t>
            </w:r>
          </w:p>
          <w:p w:rsidR="003F56FA" w:rsidRPr="00282E23" w:rsidRDefault="003F56FA" w:rsidP="003F56FA">
            <w:pPr>
              <w:rPr>
                <w:rFonts w:ascii="Times New Roman" w:hAnsi="Times New Roman" w:cs="Times New Roman"/>
                <w:sz w:val="20"/>
                <w:szCs w:val="20"/>
                <w:lang w:val="de-DE"/>
                <w:rPrChange w:id="44" w:author="Author">
                  <w:rPr>
                    <w:rFonts w:ascii="Times New Roman" w:hAnsi="Times New Roman" w:cs="Times New Roman"/>
                    <w:sz w:val="20"/>
                    <w:szCs w:val="20"/>
                  </w:rPr>
                </w:rPrChange>
              </w:rPr>
            </w:pPr>
            <w:r w:rsidRPr="00282E23">
              <w:rPr>
                <w:rFonts w:ascii="Times New Roman" w:hAnsi="Times New Roman" w:cs="Times New Roman"/>
                <w:sz w:val="20"/>
                <w:szCs w:val="20"/>
                <w:lang w:val="de-DE"/>
                <w:rPrChange w:id="45" w:author="Author">
                  <w:rPr>
                    <w:rFonts w:ascii="Times New Roman" w:hAnsi="Times New Roman" w:cs="Times New Roman"/>
                    <w:sz w:val="20"/>
                    <w:szCs w:val="20"/>
                  </w:rPr>
                </w:rPrChange>
              </w:rPr>
              <w:t xml:space="preserve">4 </w:t>
            </w:r>
            <w:del w:id="46" w:author="Author">
              <w:r w:rsidRPr="00282E23" w:rsidDel="003B4DE6">
                <w:rPr>
                  <w:rFonts w:ascii="Times New Roman" w:hAnsi="Times New Roman" w:cs="Times New Roman"/>
                  <w:sz w:val="20"/>
                  <w:szCs w:val="20"/>
                  <w:lang w:val="de-DE"/>
                  <w:rPrChange w:id="47" w:author="Author">
                    <w:rPr>
                      <w:rFonts w:ascii="Times New Roman" w:hAnsi="Times New Roman" w:cs="Times New Roman"/>
                      <w:sz w:val="20"/>
                      <w:szCs w:val="20"/>
                    </w:rPr>
                  </w:rPrChange>
                </w:rPr>
                <w:delText>-</w:delText>
              </w:r>
            </w:del>
            <w:ins w:id="48" w:author="Author">
              <w:r w:rsidR="003B4DE6" w:rsidRPr="00282E23">
                <w:rPr>
                  <w:rFonts w:ascii="Times New Roman" w:hAnsi="Times New Roman" w:cs="Times New Roman"/>
                  <w:sz w:val="20"/>
                  <w:szCs w:val="20"/>
                  <w:lang w:val="de-DE"/>
                  <w:rPrChange w:id="49" w:author="Author">
                    <w:rPr>
                      <w:rFonts w:ascii="Times New Roman" w:hAnsi="Times New Roman" w:cs="Times New Roman"/>
                      <w:sz w:val="20"/>
                      <w:szCs w:val="20"/>
                    </w:rPr>
                  </w:rPrChange>
                </w:rPr>
                <w:t>–</w:t>
              </w:r>
            </w:ins>
            <w:r w:rsidRPr="00282E23">
              <w:rPr>
                <w:rFonts w:ascii="Times New Roman" w:hAnsi="Times New Roman" w:cs="Times New Roman"/>
                <w:sz w:val="20"/>
                <w:szCs w:val="20"/>
                <w:lang w:val="de-DE"/>
                <w:rPrChange w:id="50" w:author="Author">
                  <w:rPr>
                    <w:rFonts w:ascii="Times New Roman" w:hAnsi="Times New Roman" w:cs="Times New Roman"/>
                    <w:sz w:val="20"/>
                    <w:szCs w:val="20"/>
                  </w:rPr>
                </w:rPrChange>
              </w:rPr>
              <w:t xml:space="preserve"> </w:t>
            </w:r>
            <w:ins w:id="51" w:author="Author">
              <w:r w:rsidR="003B4DE6" w:rsidRPr="00282E23">
                <w:rPr>
                  <w:rFonts w:ascii="Times New Roman" w:hAnsi="Times New Roman" w:cs="Times New Roman"/>
                  <w:sz w:val="20"/>
                  <w:szCs w:val="20"/>
                  <w:lang w:val="de-DE"/>
                  <w:rPrChange w:id="52" w:author="Author">
                    <w:rPr>
                      <w:rFonts w:ascii="Times New Roman" w:hAnsi="Times New Roman" w:cs="Times New Roman"/>
                      <w:sz w:val="20"/>
                      <w:szCs w:val="20"/>
                    </w:rPr>
                  </w:rPrChange>
                </w:rPr>
                <w:t>WKN (</w:t>
              </w:r>
            </w:ins>
            <w:del w:id="53" w:author="Author">
              <w:r w:rsidRPr="00282E23" w:rsidDel="005E7FB9">
                <w:rPr>
                  <w:rFonts w:ascii="Times New Roman" w:hAnsi="Times New Roman" w:cs="Times New Roman"/>
                  <w:sz w:val="20"/>
                  <w:szCs w:val="20"/>
                  <w:lang w:val="de-DE"/>
                  <w:rPrChange w:id="54" w:author="Author">
                    <w:rPr>
                      <w:rFonts w:ascii="Times New Roman" w:hAnsi="Times New Roman" w:cs="Times New Roman"/>
                      <w:sz w:val="20"/>
                      <w:szCs w:val="20"/>
                    </w:rPr>
                  </w:rPrChange>
                </w:rPr>
                <w:delText>WRT (</w:delText>
              </w:r>
            </w:del>
            <w:r w:rsidRPr="00282E23">
              <w:rPr>
                <w:rFonts w:ascii="Times New Roman" w:hAnsi="Times New Roman" w:cs="Times New Roman"/>
                <w:sz w:val="20"/>
                <w:szCs w:val="20"/>
                <w:lang w:val="de-DE"/>
                <w:rPrChange w:id="55" w:author="Author">
                  <w:rPr>
                    <w:rFonts w:ascii="Times New Roman" w:hAnsi="Times New Roman" w:cs="Times New Roman"/>
                    <w:sz w:val="20"/>
                    <w:szCs w:val="20"/>
                  </w:rPr>
                </w:rPrChange>
              </w:rPr>
              <w:t>Wertpapier Kenn-Num</w:t>
            </w:r>
            <w:ins w:id="56" w:author="Author">
              <w:r w:rsidR="003B4DE6" w:rsidRPr="00282E23">
                <w:rPr>
                  <w:rFonts w:ascii="Times New Roman" w:hAnsi="Times New Roman" w:cs="Times New Roman"/>
                  <w:sz w:val="20"/>
                  <w:szCs w:val="20"/>
                  <w:lang w:val="de-DE"/>
                  <w:rPrChange w:id="57" w:author="Author">
                    <w:rPr>
                      <w:rFonts w:ascii="Times New Roman" w:hAnsi="Times New Roman" w:cs="Times New Roman"/>
                      <w:sz w:val="20"/>
                      <w:szCs w:val="20"/>
                    </w:rPr>
                  </w:rPrChange>
                </w:rPr>
                <w:t>m</w:t>
              </w:r>
            </w:ins>
            <w:del w:id="58" w:author="Author">
              <w:r w:rsidRPr="00282E23" w:rsidDel="003B4DE6">
                <w:rPr>
                  <w:rFonts w:ascii="Times New Roman" w:hAnsi="Times New Roman" w:cs="Times New Roman"/>
                  <w:sz w:val="20"/>
                  <w:szCs w:val="20"/>
                  <w:lang w:val="de-DE"/>
                  <w:rPrChange w:id="59" w:author="Author">
                    <w:rPr>
                      <w:rFonts w:ascii="Times New Roman" w:hAnsi="Times New Roman" w:cs="Times New Roman"/>
                      <w:sz w:val="20"/>
                      <w:szCs w:val="20"/>
                    </w:rPr>
                  </w:rPrChange>
                </w:rPr>
                <w:delText>b</w:delText>
              </w:r>
            </w:del>
            <w:r w:rsidRPr="00282E23">
              <w:rPr>
                <w:rFonts w:ascii="Times New Roman" w:hAnsi="Times New Roman" w:cs="Times New Roman"/>
                <w:sz w:val="20"/>
                <w:szCs w:val="20"/>
                <w:lang w:val="de-DE"/>
                <w:rPrChange w:id="60" w:author="Author">
                  <w:rPr>
                    <w:rFonts w:ascii="Times New Roman" w:hAnsi="Times New Roman" w:cs="Times New Roman"/>
                    <w:sz w:val="20"/>
                    <w:szCs w:val="20"/>
                  </w:rPr>
                </w:rPrChange>
              </w:rPr>
              <w:t>er, the alphanumeric German identification number</w:t>
            </w:r>
            <w:ins w:id="61" w:author="Author">
              <w:r w:rsidR="003B4DE6">
                <w:rPr>
                  <w:rFonts w:ascii="Times New Roman" w:hAnsi="Times New Roman" w:cs="Times New Roman"/>
                  <w:sz w:val="20"/>
                  <w:szCs w:val="20"/>
                  <w:lang w:val="de-DE"/>
                </w:rPr>
                <w:t>)</w:t>
              </w:r>
            </w:ins>
            <w:del w:id="62" w:author="Author">
              <w:r w:rsidRPr="00282E23" w:rsidDel="005E7FB9">
                <w:rPr>
                  <w:rFonts w:ascii="Times New Roman" w:hAnsi="Times New Roman" w:cs="Times New Roman"/>
                  <w:sz w:val="20"/>
                  <w:szCs w:val="20"/>
                  <w:lang w:val="de-DE"/>
                  <w:rPrChange w:id="63" w:author="Author">
                    <w:rPr>
                      <w:rFonts w:ascii="Times New Roman" w:hAnsi="Times New Roman" w:cs="Times New Roman"/>
                      <w:sz w:val="20"/>
                      <w:szCs w:val="20"/>
                    </w:rPr>
                  </w:rPrChange>
                </w:rPr>
                <w:delText>)</w:delText>
              </w:r>
            </w:del>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5 - Bloomberg Ticker (Bloomberg letters code that identify a company's securities)</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6 - BBGID (The Bloomberg Global ID)</w:t>
            </w:r>
          </w:p>
          <w:p w:rsidR="003F56FA" w:rsidRDefault="003F56FA" w:rsidP="003F56FA">
            <w:pPr>
              <w:spacing w:line="276" w:lineRule="auto"/>
              <w:rPr>
                <w:ins w:id="64" w:author="Autho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0464E6" w:rsidRPr="00282E23" w:rsidRDefault="000464E6" w:rsidP="000464E6">
            <w:pPr>
              <w:spacing w:line="276" w:lineRule="auto"/>
              <w:rPr>
                <w:ins w:id="65" w:author="Author"/>
                <w:rFonts w:ascii="Times New Roman" w:hAnsi="Times New Roman" w:cs="Times New Roman"/>
                <w:sz w:val="20"/>
                <w:szCs w:val="20"/>
                <w:rPrChange w:id="66" w:author="Author">
                  <w:rPr>
                    <w:ins w:id="67" w:author="Author"/>
                    <w:rFonts w:ascii="Times New Roman" w:hAnsi="Times New Roman" w:cs="Times New Roman"/>
                    <w:sz w:val="20"/>
                    <w:szCs w:val="20"/>
                    <w:lang w:val="de-DE"/>
                  </w:rPr>
                </w:rPrChange>
              </w:rPr>
            </w:pPr>
            <w:ins w:id="68" w:author="Author">
              <w:r>
                <w:rPr>
                  <w:rFonts w:ascii="Times New Roman" w:hAnsi="Times New Roman" w:cs="Times New Roman"/>
                  <w:sz w:val="20"/>
                  <w:szCs w:val="20"/>
                  <w:lang w:val="fr-FR"/>
                </w:rPr>
                <w:t xml:space="preserve">8 – </w:t>
              </w:r>
              <w:r w:rsidRPr="00282E23">
                <w:rPr>
                  <w:rFonts w:ascii="Times New Roman" w:hAnsi="Times New Roman" w:cs="Times New Roman"/>
                  <w:sz w:val="20"/>
                  <w:szCs w:val="20"/>
                  <w:rPrChange w:id="69" w:author="Author">
                    <w:rPr>
                      <w:rFonts w:ascii="Times New Roman" w:hAnsi="Times New Roman" w:cs="Times New Roman"/>
                      <w:sz w:val="20"/>
                      <w:szCs w:val="20"/>
                      <w:lang w:val="de-DE"/>
                    </w:rPr>
                  </w:rPrChange>
                </w:rPr>
                <w:t>FIGI (Financial Instrument Global Identifier)</w:t>
              </w:r>
            </w:ins>
          </w:p>
          <w:p w:rsidR="000464E6" w:rsidRPr="00282E23" w:rsidDel="000464E6" w:rsidRDefault="000464E6" w:rsidP="003F56FA">
            <w:pPr>
              <w:spacing w:line="276" w:lineRule="auto"/>
              <w:rPr>
                <w:del w:id="70" w:author="Author"/>
                <w:rFonts w:ascii="Times New Roman" w:hAnsi="Times New Roman" w:cs="Times New Roman"/>
                <w:sz w:val="20"/>
                <w:szCs w:val="20"/>
                <w:rPrChange w:id="71" w:author="Author">
                  <w:rPr>
                    <w:del w:id="72" w:author="Author"/>
                    <w:rFonts w:ascii="Times New Roman" w:hAnsi="Times New Roman" w:cs="Times New Roman"/>
                    <w:sz w:val="20"/>
                    <w:szCs w:val="20"/>
                    <w:lang w:val="de-DE"/>
                  </w:rPr>
                </w:rPrChange>
              </w:rPr>
            </w:pPr>
          </w:p>
          <w:p w:rsidR="003F56FA" w:rsidRPr="0047629C" w:rsidRDefault="003F56FA" w:rsidP="003F56FA">
            <w:pPr>
              <w:rPr>
                <w:rFonts w:ascii="Times New Roman" w:hAnsi="Times New Roman" w:cs="Times New Roman"/>
                <w:sz w:val="20"/>
                <w:szCs w:val="20"/>
              </w:rPr>
            </w:pPr>
            <w:del w:id="73" w:author="Author">
              <w:r w:rsidRPr="0047629C" w:rsidDel="000464E6">
                <w:rPr>
                  <w:rFonts w:ascii="Times New Roman" w:hAnsi="Times New Roman" w:cs="Times New Roman"/>
                  <w:sz w:val="20"/>
                  <w:szCs w:val="20"/>
                </w:rPr>
                <w:delText>8</w:delText>
              </w:r>
            </w:del>
            <w:ins w:id="74" w:author="Author">
              <w:r w:rsidR="000464E6">
                <w:rPr>
                  <w:rFonts w:ascii="Times New Roman" w:hAnsi="Times New Roman" w:cs="Times New Roman"/>
                  <w:sz w:val="20"/>
                  <w:szCs w:val="20"/>
                </w:rPr>
                <w:t>9</w:t>
              </w:r>
            </w:ins>
            <w:r>
              <w:rPr>
                <w:rFonts w:ascii="Times New Roman" w:hAnsi="Times New Roman" w:cs="Times New Roman"/>
                <w:sz w:val="20"/>
                <w:szCs w:val="20"/>
              </w:rPr>
              <w:t xml:space="preserve"> -</w:t>
            </w:r>
            <w:r w:rsidRPr="0047629C">
              <w:rPr>
                <w:rFonts w:ascii="Times New Roman" w:hAnsi="Times New Roman" w:cs="Times New Roman"/>
                <w:sz w:val="20"/>
                <w:szCs w:val="20"/>
              </w:rPr>
              <w:t xml:space="preserve"> Other code by members of the Association of National Numbering Agencies</w:t>
            </w:r>
          </w:p>
          <w:p w:rsidR="003F56FA" w:rsidRPr="0047629C" w:rsidRDefault="000464E6" w:rsidP="003F56FA">
            <w:pPr>
              <w:spacing w:line="276" w:lineRule="auto"/>
              <w:rPr>
                <w:rFonts w:ascii="Times New Roman" w:hAnsi="Times New Roman" w:cs="Times New Roman"/>
                <w:sz w:val="20"/>
                <w:szCs w:val="20"/>
              </w:rPr>
            </w:pPr>
            <w:ins w:id="75" w:author="Author">
              <w:r>
                <w:rPr>
                  <w:rFonts w:ascii="Times New Roman" w:hAnsi="Times New Roman" w:cs="Times New Roman"/>
                  <w:sz w:val="20"/>
                  <w:szCs w:val="20"/>
                </w:rPr>
                <w:t>9</w:t>
              </w:r>
            </w:ins>
            <w:r w:rsidR="003F56FA" w:rsidRPr="0047629C">
              <w:rPr>
                <w:rFonts w:ascii="Times New Roman" w:hAnsi="Times New Roman" w:cs="Times New Roman"/>
                <w:sz w:val="20"/>
                <w:szCs w:val="20"/>
              </w:rPr>
              <w:t xml:space="preserve">9 - Code attributed by the undertaking </w:t>
            </w:r>
          </w:p>
          <w:p w:rsidR="003F56FA" w:rsidRPr="0061769B"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This item is not reported for derivatives which have as underlying more than one asset or liability.</w:t>
            </w:r>
          </w:p>
        </w:tc>
      </w:tr>
      <w:tr w:rsidR="00D82389" w:rsidRPr="0047629C" w:rsidTr="00282E23">
        <w:trPr>
          <w:trHeight w:val="913"/>
          <w:trPrChange w:id="76" w:author="Author">
            <w:trPr>
              <w:trHeight w:val="2280"/>
            </w:trPr>
          </w:trPrChange>
        </w:trPr>
        <w:tc>
          <w:tcPr>
            <w:tcW w:w="1194" w:type="dxa"/>
            <w:hideMark/>
            <w:tcPrChange w:id="77" w:author="Author">
              <w:tcPr>
                <w:tcW w:w="1194" w:type="dxa"/>
                <w:hideMark/>
              </w:tcPr>
            </w:tcPrChange>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0110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(A13)</w:t>
            </w:r>
          </w:p>
        </w:tc>
        <w:tc>
          <w:tcPr>
            <w:tcW w:w="2388" w:type="dxa"/>
            <w:hideMark/>
            <w:tcPrChange w:id="78" w:author="Author">
              <w:tcPr>
                <w:tcW w:w="2388" w:type="dxa"/>
                <w:hideMark/>
              </w:tcPr>
            </w:tcPrChange>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Use of derivative</w:t>
            </w:r>
          </w:p>
        </w:tc>
        <w:tc>
          <w:tcPr>
            <w:tcW w:w="5801" w:type="dxa"/>
            <w:hideMark/>
            <w:tcPrChange w:id="79" w:author="Author">
              <w:tcPr>
                <w:tcW w:w="5801" w:type="dxa"/>
                <w:hideMark/>
              </w:tcPr>
            </w:tcPrChange>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Describe the use of the derivative (micro / macro hedge, efficient portfolio management). </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Micro hedge refers to derivatives covering a single financial instrument (asset or liability), forecasted transaction or other liability. </w:t>
            </w:r>
          </w:p>
          <w:p w:rsidR="00D82389"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Macro hedge refers to derivatives covering a set of financial instruments (assets or liabilities), forecasted transactions or other liabilities.</w:t>
            </w:r>
          </w:p>
          <w:p w:rsidR="00D82389" w:rsidRPr="0061769B" w:rsidRDefault="00D82389" w:rsidP="0061769B">
            <w:pPr>
              <w:spacing w:after="200" w:line="276" w:lineRule="auto"/>
              <w:rPr>
                <w:rFonts w:ascii="Times New Roman" w:hAnsi="Times New Roman" w:cs="Times New Roman"/>
                <w:sz w:val="20"/>
                <w:szCs w:val="20"/>
              </w:rPr>
            </w:pPr>
            <w:r w:rsidRPr="00175D0D">
              <w:rPr>
                <w:rFonts w:ascii="Times New Roman" w:hAnsi="Times New Roman" w:cs="Times New Roman"/>
                <w:sz w:val="20"/>
                <w:szCs w:val="20"/>
              </w:rPr>
              <w:t>Efficient portfolio management refers</w:t>
            </w:r>
            <w:r>
              <w:rPr>
                <w:rFonts w:ascii="Times New Roman" w:hAnsi="Times New Roman" w:cs="Times New Roman"/>
                <w:sz w:val="20"/>
                <w:szCs w:val="20"/>
              </w:rPr>
              <w:t xml:space="preserve"> usually</w:t>
            </w:r>
            <w:r w:rsidRPr="00175D0D">
              <w:rPr>
                <w:rFonts w:ascii="Times New Roman" w:hAnsi="Times New Roman" w:cs="Times New Roman"/>
                <w:sz w:val="20"/>
                <w:szCs w:val="20"/>
              </w:rPr>
              <w:t xml:space="preserve"> to operations where the manager wishes to im</w:t>
            </w:r>
            <w:r>
              <w:rPr>
                <w:rFonts w:ascii="Times New Roman" w:hAnsi="Times New Roman" w:cs="Times New Roman"/>
                <w:sz w:val="20"/>
                <w:szCs w:val="20"/>
              </w:rPr>
              <w:t>prove a portfolio’ income by ex</w:t>
            </w:r>
            <w:r w:rsidRPr="00175D0D">
              <w:rPr>
                <w:rFonts w:ascii="Times New Roman" w:hAnsi="Times New Roman" w:cs="Times New Roman"/>
                <w:sz w:val="20"/>
                <w:szCs w:val="20"/>
              </w:rPr>
              <w:t xml:space="preserve">changing a (lower) cash-flow pattern by another with </w:t>
            </w:r>
            <w:r>
              <w:rPr>
                <w:rFonts w:ascii="Times New Roman" w:hAnsi="Times New Roman" w:cs="Times New Roman"/>
                <w:sz w:val="20"/>
                <w:szCs w:val="20"/>
              </w:rPr>
              <w:t xml:space="preserve">a </w:t>
            </w:r>
            <w:r w:rsidRPr="00175D0D">
              <w:rPr>
                <w:rFonts w:ascii="Times New Roman" w:hAnsi="Times New Roman" w:cs="Times New Roman"/>
                <w:sz w:val="20"/>
                <w:szCs w:val="20"/>
              </w:rPr>
              <w:t>higher value, using a derivative or set of derivatives, without changing the asset’ por</w:t>
            </w:r>
            <w:r>
              <w:rPr>
                <w:rFonts w:ascii="Times New Roman" w:hAnsi="Times New Roman" w:cs="Times New Roman"/>
                <w:sz w:val="20"/>
                <w:szCs w:val="20"/>
              </w:rPr>
              <w:t>tfolio composition, hav</w:t>
            </w:r>
            <w:r w:rsidRPr="00175D0D">
              <w:rPr>
                <w:rFonts w:ascii="Times New Roman" w:hAnsi="Times New Roman" w:cs="Times New Roman"/>
                <w:sz w:val="20"/>
                <w:szCs w:val="20"/>
              </w:rPr>
              <w:t>ing a lower investment amount and less transaction costs.</w:t>
            </w:r>
            <w:r w:rsidRPr="0061769B">
              <w:rPr>
                <w:rFonts w:ascii="Times New Roman" w:hAnsi="Times New Roman" w:cs="Times New Roman"/>
                <w:sz w:val="20"/>
                <w:szCs w:val="20"/>
              </w:rPr>
              <w:t xml:space="preserve"> </w:t>
            </w:r>
          </w:p>
          <w:p w:rsidR="00D82389" w:rsidRPr="0061769B" w:rsidRDefault="00D82389" w:rsidP="0061769B">
            <w:pPr>
              <w:spacing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r w:rsidRPr="0061769B">
              <w:rPr>
                <w:rFonts w:ascii="Times New Roman" w:hAnsi="Times New Roman" w:cs="Times New Roman"/>
                <w:sz w:val="20"/>
                <w:szCs w:val="20"/>
              </w:rPr>
              <w:br/>
            </w:r>
            <w:r w:rsidRPr="0047629C">
              <w:rPr>
                <w:rFonts w:ascii="Times New Roman" w:hAnsi="Times New Roman" w:cs="Times New Roman"/>
                <w:sz w:val="20"/>
                <w:szCs w:val="20"/>
              </w:rPr>
              <w:t>1</w:t>
            </w:r>
            <w:r w:rsidRPr="0061769B">
              <w:rPr>
                <w:rFonts w:ascii="Times New Roman" w:hAnsi="Times New Roman" w:cs="Times New Roman"/>
                <w:sz w:val="20"/>
                <w:szCs w:val="20"/>
              </w:rPr>
              <w:t xml:space="preserve"> - Micro hedge</w:t>
            </w:r>
            <w:r w:rsidRPr="0061769B">
              <w:rPr>
                <w:rFonts w:ascii="Times New Roman" w:hAnsi="Times New Roman" w:cs="Times New Roman"/>
                <w:sz w:val="20"/>
                <w:szCs w:val="20"/>
              </w:rPr>
              <w:br/>
            </w:r>
            <w:r w:rsidRPr="0047629C">
              <w:rPr>
                <w:rFonts w:ascii="Times New Roman" w:hAnsi="Times New Roman" w:cs="Times New Roman"/>
                <w:sz w:val="20"/>
                <w:szCs w:val="20"/>
              </w:rPr>
              <w:t>2</w:t>
            </w:r>
            <w:r w:rsidRPr="0061769B">
              <w:rPr>
                <w:rFonts w:ascii="Times New Roman" w:hAnsi="Times New Roman" w:cs="Times New Roman"/>
                <w:sz w:val="20"/>
                <w:szCs w:val="20"/>
              </w:rPr>
              <w:t xml:space="preserve"> - Macro hedge</w:t>
            </w:r>
            <w:r w:rsidRPr="0061769B">
              <w:rPr>
                <w:rFonts w:ascii="Times New Roman" w:hAnsi="Times New Roman" w:cs="Times New Roman"/>
                <w:sz w:val="20"/>
                <w:szCs w:val="20"/>
              </w:rPr>
              <w:br/>
            </w:r>
            <w:r w:rsidRPr="0047629C">
              <w:rPr>
                <w:rFonts w:ascii="Times New Roman" w:hAnsi="Times New Roman" w:cs="Times New Roman"/>
                <w:sz w:val="20"/>
                <w:szCs w:val="20"/>
              </w:rPr>
              <w:t>3</w:t>
            </w:r>
            <w:r w:rsidRPr="0061769B">
              <w:rPr>
                <w:rFonts w:ascii="Times New Roman" w:hAnsi="Times New Roman" w:cs="Times New Roman"/>
                <w:sz w:val="20"/>
                <w:szCs w:val="20"/>
              </w:rPr>
              <w:t xml:space="preserve"> - Matching assets and liabilities cash-flows </w:t>
            </w:r>
            <w:ins w:id="80" w:author="Author">
              <w:r w:rsidR="004015D6">
                <w:rPr>
                  <w:rFonts w:ascii="Times New Roman" w:hAnsi="Times New Roman" w:cs="Times New Roman"/>
                  <w:sz w:val="20"/>
                  <w:szCs w:val="20"/>
                </w:rPr>
                <w:t>used in the context of matching adjustment portfolios</w:t>
              </w:r>
            </w:ins>
          </w:p>
          <w:p w:rsidR="00D82389" w:rsidRPr="0061769B" w:rsidRDefault="00D82389" w:rsidP="0061769B">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4</w:t>
            </w:r>
            <w:r w:rsidRPr="0061769B">
              <w:rPr>
                <w:rFonts w:ascii="Times New Roman" w:hAnsi="Times New Roman" w:cs="Times New Roman"/>
                <w:sz w:val="20"/>
                <w:szCs w:val="20"/>
              </w:rPr>
              <w:t xml:space="preserve"> - Efficient portfolio management, other than “Matching assets and liabilities cash-flows</w:t>
            </w:r>
            <w:ins w:id="81" w:author="Author">
              <w:r w:rsidR="004015D6">
                <w:rPr>
                  <w:rFonts w:ascii="Times New Roman" w:hAnsi="Times New Roman" w:cs="Times New Roman"/>
                  <w:sz w:val="20"/>
                  <w:szCs w:val="20"/>
                </w:rPr>
                <w:t xml:space="preserve"> used in the context of matching adjustment portfolios</w:t>
              </w:r>
            </w:ins>
            <w:r w:rsidRPr="0061769B">
              <w:rPr>
                <w:rFonts w:ascii="Times New Roman" w:hAnsi="Times New Roman" w:cs="Times New Roman"/>
                <w:sz w:val="20"/>
                <w:szCs w:val="20"/>
              </w:rPr>
              <w:t>”</w:t>
            </w:r>
          </w:p>
        </w:tc>
      </w:tr>
      <w:tr w:rsidR="00D82389" w:rsidRPr="0047629C" w:rsidTr="006C1840">
        <w:trPr>
          <w:trHeight w:val="1860"/>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0120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(A15)</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Notional amount of the derivative</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amount covered or exposed to the derivative. </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For futures and options corresponds to contract size multiplied by the trigger value and by the number of contracts reported in that line. For swaps and forwards it corresponds to the contract amount of </w:t>
            </w:r>
            <w:r>
              <w:rPr>
                <w:rFonts w:ascii="Times New Roman" w:hAnsi="Times New Roman" w:cs="Times New Roman"/>
                <w:sz w:val="20"/>
                <w:szCs w:val="20"/>
              </w:rPr>
              <w:t xml:space="preserve">the </w:t>
            </w:r>
            <w:r w:rsidRPr="0061769B">
              <w:rPr>
                <w:rFonts w:ascii="Times New Roman" w:hAnsi="Times New Roman" w:cs="Times New Roman"/>
                <w:sz w:val="20"/>
                <w:szCs w:val="20"/>
              </w:rPr>
              <w:t>contracts reported in that line.</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notional amount refers to the amount that is being hedged / invested (when not covering risks). If several trades occur, </w:t>
            </w:r>
            <w:r>
              <w:rPr>
                <w:rFonts w:ascii="Times New Roman" w:hAnsi="Times New Roman" w:cs="Times New Roman"/>
                <w:sz w:val="20"/>
                <w:szCs w:val="20"/>
              </w:rPr>
              <w:t xml:space="preserve">it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the net amount at the reporting date.</w:t>
            </w:r>
          </w:p>
        </w:tc>
      </w:tr>
      <w:tr w:rsidR="00D82389" w:rsidRPr="0047629C" w:rsidTr="006C1840">
        <w:trPr>
          <w:trHeight w:val="3464"/>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0130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(A16)</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Buyer/Seller</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Only for futures and options, swaps and credit derivatives contracts (currency, credit and securities swaps). </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whether the derivative contract was bought or sold. </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buyer and seller position for swaps is defined relatively to the security or notional amount and the swap flows. </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seller of a swap owns the security or notional amount at the contract inception and agrees to deliver during the contract term that security or notional amount, including any other outflows related to the contract, when applicable.</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buyer of a swap will own the security or the notional amount at the end of the derivatives contact and will receive during the contract term that security or notional amount, including any other inflows related to the contract, when applicable.</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 with the exception of Interest Rate Swaps:</w:t>
            </w:r>
            <w:r w:rsidRPr="0061769B">
              <w:rPr>
                <w:rFonts w:ascii="Times New Roman" w:hAnsi="Times New Roman" w:cs="Times New Roman"/>
                <w:sz w:val="20"/>
                <w:szCs w:val="20"/>
              </w:rPr>
              <w:br/>
            </w:r>
            <w:r w:rsidRPr="0047629C">
              <w:rPr>
                <w:rFonts w:ascii="Times New Roman" w:hAnsi="Times New Roman" w:cs="Times New Roman"/>
                <w:sz w:val="20"/>
                <w:szCs w:val="20"/>
              </w:rPr>
              <w:t xml:space="preserve">1 - </w:t>
            </w:r>
            <w:r w:rsidRPr="0061769B">
              <w:rPr>
                <w:rFonts w:ascii="Times New Roman" w:hAnsi="Times New Roman" w:cs="Times New Roman"/>
                <w:sz w:val="20"/>
                <w:szCs w:val="20"/>
              </w:rPr>
              <w:t xml:space="preserve">Buyer </w:t>
            </w:r>
            <w:r w:rsidRPr="0061769B">
              <w:rPr>
                <w:rFonts w:ascii="Times New Roman" w:hAnsi="Times New Roman" w:cs="Times New Roman"/>
                <w:sz w:val="20"/>
                <w:szCs w:val="20"/>
              </w:rPr>
              <w:br/>
            </w:r>
            <w:r w:rsidRPr="0047629C">
              <w:rPr>
                <w:rFonts w:ascii="Times New Roman" w:hAnsi="Times New Roman" w:cs="Times New Roman"/>
                <w:sz w:val="20"/>
                <w:szCs w:val="20"/>
              </w:rPr>
              <w:t xml:space="preserve">2 - </w:t>
            </w:r>
            <w:r w:rsidRPr="0061769B">
              <w:rPr>
                <w:rFonts w:ascii="Times New Roman" w:hAnsi="Times New Roman" w:cs="Times New Roman"/>
                <w:sz w:val="20"/>
                <w:szCs w:val="20"/>
              </w:rPr>
              <w:t>Seller</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For interest rate swaps one of the options in the following closed list shall be use:</w:t>
            </w:r>
            <w:r w:rsidRPr="0061769B">
              <w:rPr>
                <w:rFonts w:ascii="Times New Roman" w:hAnsi="Times New Roman" w:cs="Times New Roman"/>
                <w:sz w:val="20"/>
                <w:szCs w:val="20"/>
              </w:rPr>
              <w:br/>
            </w:r>
            <w:r w:rsidRPr="0047629C">
              <w:rPr>
                <w:rFonts w:ascii="Times New Roman" w:hAnsi="Times New Roman" w:cs="Times New Roman"/>
                <w:sz w:val="20"/>
                <w:szCs w:val="20"/>
              </w:rPr>
              <w:t>3 -</w:t>
            </w:r>
            <w:r w:rsidRPr="0061769B">
              <w:rPr>
                <w:rFonts w:ascii="Times New Roman" w:hAnsi="Times New Roman" w:cs="Times New Roman"/>
                <w:sz w:val="20"/>
                <w:szCs w:val="20"/>
              </w:rPr>
              <w:t xml:space="preserve"> FX-FL: Deliver fixed-for-floating </w:t>
            </w:r>
            <w:r w:rsidRPr="0061769B">
              <w:rPr>
                <w:rFonts w:ascii="Times New Roman" w:hAnsi="Times New Roman" w:cs="Times New Roman"/>
                <w:sz w:val="20"/>
                <w:szCs w:val="20"/>
              </w:rPr>
              <w:br/>
            </w:r>
            <w:r w:rsidRPr="0047629C">
              <w:rPr>
                <w:rFonts w:ascii="Times New Roman" w:hAnsi="Times New Roman" w:cs="Times New Roman"/>
                <w:sz w:val="20"/>
                <w:szCs w:val="20"/>
              </w:rPr>
              <w:t xml:space="preserve">4 - </w:t>
            </w:r>
            <w:r w:rsidRPr="0061769B">
              <w:rPr>
                <w:rFonts w:ascii="Times New Roman" w:hAnsi="Times New Roman" w:cs="Times New Roman"/>
                <w:sz w:val="20"/>
                <w:szCs w:val="20"/>
              </w:rPr>
              <w:t xml:space="preserve">FX-FX: Deliver fixed-for-fixed </w:t>
            </w:r>
            <w:r w:rsidRPr="0061769B">
              <w:rPr>
                <w:rFonts w:ascii="Times New Roman" w:hAnsi="Times New Roman" w:cs="Times New Roman"/>
                <w:sz w:val="20"/>
                <w:szCs w:val="20"/>
              </w:rPr>
              <w:br/>
            </w:r>
            <w:r w:rsidRPr="0047629C">
              <w:rPr>
                <w:rFonts w:ascii="Times New Roman" w:hAnsi="Times New Roman" w:cs="Times New Roman"/>
                <w:sz w:val="20"/>
                <w:szCs w:val="20"/>
              </w:rPr>
              <w:t>5 -</w:t>
            </w:r>
            <w:r w:rsidRPr="0061769B">
              <w:rPr>
                <w:rFonts w:ascii="Times New Roman" w:hAnsi="Times New Roman" w:cs="Times New Roman"/>
                <w:sz w:val="20"/>
                <w:szCs w:val="20"/>
              </w:rPr>
              <w:t xml:space="preserve"> FL-FX: Deliver floating-for-fixed</w:t>
            </w:r>
            <w:r w:rsidRPr="0061769B">
              <w:rPr>
                <w:rFonts w:ascii="Times New Roman" w:hAnsi="Times New Roman" w:cs="Times New Roman"/>
                <w:sz w:val="20"/>
                <w:szCs w:val="20"/>
              </w:rPr>
              <w:br/>
            </w:r>
            <w:r w:rsidRPr="0047629C">
              <w:rPr>
                <w:rFonts w:ascii="Times New Roman" w:hAnsi="Times New Roman" w:cs="Times New Roman"/>
                <w:sz w:val="20"/>
                <w:szCs w:val="20"/>
              </w:rPr>
              <w:t>6 -</w:t>
            </w:r>
            <w:r w:rsidRPr="0061769B">
              <w:rPr>
                <w:rFonts w:ascii="Times New Roman" w:hAnsi="Times New Roman" w:cs="Times New Roman"/>
                <w:sz w:val="20"/>
                <w:szCs w:val="20"/>
              </w:rPr>
              <w:t xml:space="preserve"> FL-FL: Deliver floating-for-floating</w:t>
            </w:r>
          </w:p>
        </w:tc>
      </w:tr>
      <w:tr w:rsidR="00D82389" w:rsidRPr="0047629C" w:rsidTr="006C1840">
        <w:trPr>
          <w:trHeight w:val="737"/>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0140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(A17)</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Premium paid to date</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payment made (if bought), for options and also up-front and periodical premium amounts paid for swaps, since inception. </w:t>
            </w:r>
          </w:p>
        </w:tc>
      </w:tr>
      <w:tr w:rsidR="00D82389" w:rsidRPr="0047629C" w:rsidTr="006C1840">
        <w:trPr>
          <w:trHeight w:val="705"/>
        </w:trPr>
        <w:tc>
          <w:tcPr>
            <w:tcW w:w="1194" w:type="dxa"/>
          </w:tcPr>
          <w:p w:rsidR="00D82389" w:rsidRPr="0061769B"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0150</w:t>
            </w:r>
          </w:p>
        </w:tc>
        <w:tc>
          <w:tcPr>
            <w:tcW w:w="2388" w:type="dxa"/>
          </w:tcPr>
          <w:p w:rsidR="00D82389" w:rsidRPr="0061769B" w:rsidRDefault="00D82389" w:rsidP="0061769B">
            <w:pPr>
              <w:rPr>
                <w:rFonts w:ascii="Times New Roman" w:hAnsi="Times New Roman" w:cs="Times New Roman"/>
                <w:sz w:val="20"/>
                <w:szCs w:val="20"/>
              </w:rPr>
            </w:pPr>
            <w:r w:rsidRPr="0061769B">
              <w:rPr>
                <w:rFonts w:ascii="Times New Roman" w:hAnsi="Times New Roman" w:cs="Times New Roman"/>
                <w:sz w:val="20"/>
                <w:szCs w:val="20"/>
              </w:rPr>
              <w:t>Premium received to date</w:t>
            </w:r>
          </w:p>
        </w:tc>
        <w:tc>
          <w:tcPr>
            <w:tcW w:w="5801" w:type="dxa"/>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payment received (if sold), for options and also up-front and periodical premium amounts received for swaps, since inception.</w:t>
            </w:r>
          </w:p>
        </w:tc>
      </w:tr>
      <w:tr w:rsidR="00D82389" w:rsidRPr="0047629C" w:rsidTr="00282E23">
        <w:trPr>
          <w:trHeight w:val="487"/>
          <w:trPrChange w:id="82" w:author="Author">
            <w:trPr>
              <w:trHeight w:val="1125"/>
            </w:trPr>
          </w:trPrChange>
        </w:trPr>
        <w:tc>
          <w:tcPr>
            <w:tcW w:w="1194" w:type="dxa"/>
            <w:hideMark/>
            <w:tcPrChange w:id="83" w:author="Author">
              <w:tcPr>
                <w:tcW w:w="1194" w:type="dxa"/>
                <w:hideMark/>
              </w:tcPr>
            </w:tcPrChange>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0160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(A18)</w:t>
            </w:r>
          </w:p>
        </w:tc>
        <w:tc>
          <w:tcPr>
            <w:tcW w:w="2388" w:type="dxa"/>
            <w:hideMark/>
            <w:tcPrChange w:id="84" w:author="Author">
              <w:tcPr>
                <w:tcW w:w="2388" w:type="dxa"/>
                <w:hideMark/>
              </w:tcPr>
            </w:tcPrChange>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Profit and loss to date</w:t>
            </w:r>
          </w:p>
        </w:tc>
        <w:tc>
          <w:tcPr>
            <w:tcW w:w="5801" w:type="dxa"/>
            <w:hideMark/>
            <w:tcPrChange w:id="85" w:author="Author">
              <w:tcPr>
                <w:tcW w:w="5801" w:type="dxa"/>
                <w:hideMark/>
              </w:tcPr>
            </w:tcPrChange>
          </w:tcPr>
          <w:p w:rsidR="00D82389" w:rsidRDefault="00D82389" w:rsidP="0061769B">
            <w:pPr>
              <w:spacing w:after="200" w:line="276" w:lineRule="auto"/>
              <w:rPr>
                <w:ins w:id="86" w:author="Author"/>
                <w:rFonts w:ascii="Times New Roman" w:hAnsi="Times New Roman" w:cs="Times New Roman"/>
                <w:sz w:val="20"/>
                <w:szCs w:val="20"/>
              </w:rPr>
            </w:pPr>
            <w:r w:rsidRPr="0061769B">
              <w:rPr>
                <w:rFonts w:ascii="Times New Roman" w:hAnsi="Times New Roman" w:cs="Times New Roman"/>
                <w:sz w:val="20"/>
                <w:szCs w:val="20"/>
              </w:rPr>
              <w:t>Amount of profit and loss arising from the derivative since inception, reali</w:t>
            </w:r>
            <w:r w:rsidRPr="0047629C">
              <w:rPr>
                <w:rFonts w:ascii="Times New Roman" w:hAnsi="Times New Roman" w:cs="Times New Roman"/>
                <w:sz w:val="20"/>
                <w:szCs w:val="20"/>
              </w:rPr>
              <w:t>s</w:t>
            </w:r>
            <w:r w:rsidRPr="0061769B">
              <w:rPr>
                <w:rFonts w:ascii="Times New Roman" w:hAnsi="Times New Roman" w:cs="Times New Roman"/>
                <w:sz w:val="20"/>
                <w:szCs w:val="20"/>
              </w:rPr>
              <w:t>ed at the closing/maturing date. Corresponds to the difference between the value (price) at sale date and the value (price) at acquisition date.</w:t>
            </w:r>
          </w:p>
          <w:p w:rsidR="007814AB" w:rsidRPr="0061769B" w:rsidRDefault="007814AB" w:rsidP="0061769B">
            <w:pPr>
              <w:spacing w:after="200" w:line="276" w:lineRule="auto"/>
              <w:rPr>
                <w:rFonts w:ascii="Times New Roman" w:hAnsi="Times New Roman" w:cs="Times New Roman"/>
                <w:sz w:val="20"/>
                <w:szCs w:val="20"/>
              </w:rPr>
            </w:pPr>
            <w:ins w:id="87" w:author="Author">
              <w:r>
                <w:rPr>
                  <w:rFonts w:ascii="Times New Roman" w:hAnsi="Times New Roman" w:cs="Times New Roman"/>
                  <w:sz w:val="20"/>
                  <w:szCs w:val="20"/>
                </w:rPr>
                <w:t>This amount could be positive (profit) or negative (loss).</w:t>
              </w:r>
            </w:ins>
            <w:bookmarkStart w:id="88" w:name="_GoBack"/>
            <w:bookmarkEnd w:id="88"/>
          </w:p>
        </w:tc>
      </w:tr>
      <w:tr w:rsidR="00D82389" w:rsidRPr="0047629C" w:rsidTr="006C1840">
        <w:trPr>
          <w:trHeight w:val="1410"/>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C0</w:t>
            </w:r>
            <w:r w:rsidR="00497F5C">
              <w:rPr>
                <w:rFonts w:ascii="Times New Roman" w:hAnsi="Times New Roman" w:cs="Times New Roman"/>
                <w:sz w:val="20"/>
                <w:szCs w:val="20"/>
              </w:rPr>
              <w:t>170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(A19)</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contracts</w:t>
            </w:r>
          </w:p>
        </w:tc>
        <w:tc>
          <w:tcPr>
            <w:tcW w:w="5801" w:type="dxa"/>
            <w:hideMark/>
          </w:tcPr>
          <w:p w:rsidR="00D82389" w:rsidRPr="0061769B" w:rsidRDefault="00D82389" w:rsidP="00417BE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similar derivative contracts reported in the line.</w:t>
            </w:r>
            <w:del w:id="89" w:author="Author">
              <w:r w:rsidRPr="0061769B" w:rsidDel="00417BE3">
                <w:rPr>
                  <w:rFonts w:ascii="Times New Roman" w:hAnsi="Times New Roman" w:cs="Times New Roman"/>
                  <w:sz w:val="20"/>
                  <w:szCs w:val="20"/>
                </w:rPr>
                <w:delText xml:space="preserve"> It shall be the number of contracts entered into.</w:delText>
              </w:r>
            </w:del>
            <w:r w:rsidRPr="0061769B">
              <w:rPr>
                <w:rFonts w:ascii="Times New Roman" w:hAnsi="Times New Roman" w:cs="Times New Roman"/>
                <w:sz w:val="20"/>
                <w:szCs w:val="20"/>
              </w:rPr>
              <w:t xml:space="preserve"> For Over-The-Counter</w:t>
            </w:r>
            <w:r>
              <w:rPr>
                <w:rFonts w:ascii="Times New Roman" w:hAnsi="Times New Roman" w:cs="Times New Roman"/>
                <w:sz w:val="20"/>
                <w:szCs w:val="20"/>
              </w:rPr>
              <w:t xml:space="preserve"> derivatives</w:t>
            </w:r>
            <w:r w:rsidRPr="0061769B">
              <w:rPr>
                <w:rFonts w:ascii="Times New Roman" w:hAnsi="Times New Roman" w:cs="Times New Roman"/>
                <w:sz w:val="20"/>
                <w:szCs w:val="20"/>
              </w:rPr>
              <w:t xml:space="preserve">, e.g., one swap contract, 1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 if ten swaps with the same characteristics, 10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r w:rsidRPr="0061769B">
              <w:rPr>
                <w:rFonts w:ascii="Times New Roman" w:hAnsi="Times New Roman" w:cs="Times New Roman"/>
                <w:sz w:val="20"/>
                <w:szCs w:val="20"/>
              </w:rPr>
              <w:br/>
              <w:t xml:space="preserve">The number of contracts shall be the ones </w:t>
            </w:r>
            <w:ins w:id="90" w:author="Author">
              <w:r w:rsidR="00417BE3">
                <w:rPr>
                  <w:rFonts w:ascii="Times New Roman" w:hAnsi="Times New Roman" w:cs="Times New Roman"/>
                  <w:sz w:val="20"/>
                  <w:szCs w:val="20"/>
                </w:rPr>
                <w:t xml:space="preserve">entered into and that were </w:t>
              </w:r>
              <w:r w:rsidR="004015D6">
                <w:rPr>
                  <w:rFonts w:ascii="Times New Roman" w:hAnsi="Times New Roman" w:cs="Times New Roman"/>
                  <w:sz w:val="20"/>
                  <w:szCs w:val="20"/>
                </w:rPr>
                <w:t>closed</w:t>
              </w:r>
            </w:ins>
            <w:del w:id="91" w:author="Author">
              <w:r w:rsidRPr="0061769B" w:rsidDel="004015D6">
                <w:rPr>
                  <w:rFonts w:ascii="Times New Roman" w:hAnsi="Times New Roman" w:cs="Times New Roman"/>
                  <w:sz w:val="20"/>
                  <w:szCs w:val="20"/>
                </w:rPr>
                <w:delText>outstanding</w:delText>
              </w:r>
            </w:del>
            <w:r w:rsidRPr="0061769B">
              <w:rPr>
                <w:rFonts w:ascii="Times New Roman" w:hAnsi="Times New Roman" w:cs="Times New Roman"/>
                <w:sz w:val="20"/>
                <w:szCs w:val="20"/>
              </w:rPr>
              <w:t xml:space="preserve"> at the reporting date.</w:t>
            </w:r>
          </w:p>
        </w:tc>
      </w:tr>
      <w:tr w:rsidR="00D82389" w:rsidRPr="0047629C" w:rsidTr="006C1840">
        <w:trPr>
          <w:trHeight w:val="1140"/>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C0</w:t>
            </w:r>
            <w:r w:rsidR="00497F5C">
              <w:rPr>
                <w:rFonts w:ascii="Times New Roman" w:hAnsi="Times New Roman" w:cs="Times New Roman"/>
                <w:sz w:val="20"/>
                <w:szCs w:val="20"/>
              </w:rPr>
              <w:t>180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(A20)</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Contract size</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underlying assets in the contract (e.g. for equity futures it is the number of equities to be delivered per derivative contract at maturity, for bond futures it is the reference amount underlying each contract).</w:t>
            </w:r>
            <w:r w:rsidRPr="0061769B">
              <w:rPr>
                <w:rFonts w:ascii="Times New Roman" w:hAnsi="Times New Roman" w:cs="Times New Roman"/>
                <w:sz w:val="20"/>
                <w:szCs w:val="20"/>
              </w:rPr>
              <w:br/>
              <w:t>The way the contract size is defined varies according with the type of instrument. For futures on equities it is common to find the contract size defined as a function of the number of shares underlying the contract.</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For futures on bonds, it is the bond nominal amount underlying the contract.</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for futures and options.</w:t>
            </w:r>
          </w:p>
        </w:tc>
      </w:tr>
      <w:tr w:rsidR="00D82389" w:rsidRPr="0047629C" w:rsidTr="006C1840">
        <w:trPr>
          <w:trHeight w:val="570"/>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0190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(A32)</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loss under unwinding event</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amount of loss if an unwinding event occurs. Applicable to CIC category F.</w:t>
            </w:r>
          </w:p>
        </w:tc>
      </w:tr>
      <w:tr w:rsidR="00D82389" w:rsidRPr="0047629C" w:rsidTr="006C1840">
        <w:trPr>
          <w:trHeight w:val="855"/>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0200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(A22)</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outflow amount</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delivered under the swap contract (other than premiums), during the reporting period. Corresponds to interest paid for IRS and amounts delivered for currency swaps, credit swaps, total return swaps and other swaps.</w:t>
            </w:r>
          </w:p>
          <w:p w:rsidR="00D82389" w:rsidRPr="0061769B" w:rsidRDefault="00D82389" w:rsidP="0070648A">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basis then only one of the </w:t>
            </w:r>
            <w:r w:rsidRPr="0047629C">
              <w:rPr>
                <w:rFonts w:ascii="Times New Roman" w:hAnsi="Times New Roman" w:cs="Times New Roman"/>
                <w:sz w:val="20"/>
                <w:szCs w:val="20"/>
              </w:rPr>
              <w:t>items</w:t>
            </w:r>
            <w:r w:rsidRPr="0061769B">
              <w:rPr>
                <w:rFonts w:ascii="Times New Roman" w:hAnsi="Times New Roman" w:cs="Times New Roman"/>
                <w:sz w:val="20"/>
                <w:szCs w:val="20"/>
              </w:rPr>
              <w:t xml:space="preserve"> C0</w:t>
            </w:r>
            <w:r w:rsidR="0070648A">
              <w:rPr>
                <w:rFonts w:ascii="Times New Roman" w:hAnsi="Times New Roman" w:cs="Times New Roman"/>
                <w:sz w:val="20"/>
                <w:szCs w:val="20"/>
              </w:rPr>
              <w:t>20</w:t>
            </w:r>
            <w:r w:rsidRPr="0061769B">
              <w:rPr>
                <w:rFonts w:ascii="Times New Roman" w:hAnsi="Times New Roman" w:cs="Times New Roman"/>
                <w:sz w:val="20"/>
                <w:szCs w:val="20"/>
              </w:rPr>
              <w:t>0 and C0</w:t>
            </w:r>
            <w:r w:rsidR="0070648A">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D82389" w:rsidRPr="0047629C" w:rsidTr="006C1840">
        <w:trPr>
          <w:trHeight w:val="855"/>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0210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(A23)</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inflow amount</w:t>
            </w:r>
          </w:p>
        </w:tc>
        <w:tc>
          <w:tcPr>
            <w:tcW w:w="5801"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received under the swap contract (other than premiums), during the reporting period. Corresponds to interest received for IRS and amounts received for currency swaps, credit swaps, total return swaps and other swaps.</w:t>
            </w:r>
          </w:p>
          <w:p w:rsidR="00D82389" w:rsidRPr="0061769B" w:rsidRDefault="00D82389" w:rsidP="0061769B">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w:t>
            </w:r>
            <w:r w:rsidRPr="0047629C">
              <w:rPr>
                <w:rFonts w:ascii="Times New Roman" w:hAnsi="Times New Roman" w:cs="Times New Roman"/>
                <w:sz w:val="20"/>
                <w:szCs w:val="20"/>
              </w:rPr>
              <w:t>basis then only one of the items</w:t>
            </w:r>
            <w:r w:rsidRPr="0061769B">
              <w:rPr>
                <w:rFonts w:ascii="Times New Roman" w:hAnsi="Times New Roman" w:cs="Times New Roman"/>
                <w:sz w:val="20"/>
                <w:szCs w:val="20"/>
              </w:rPr>
              <w:t xml:space="preserve"> C0</w:t>
            </w:r>
            <w:r w:rsidR="0070648A">
              <w:rPr>
                <w:rFonts w:ascii="Times New Roman" w:hAnsi="Times New Roman" w:cs="Times New Roman"/>
                <w:sz w:val="20"/>
                <w:szCs w:val="20"/>
              </w:rPr>
              <w:t>20</w:t>
            </w:r>
            <w:r w:rsidRPr="0061769B">
              <w:rPr>
                <w:rFonts w:ascii="Times New Roman" w:hAnsi="Times New Roman" w:cs="Times New Roman"/>
                <w:sz w:val="20"/>
                <w:szCs w:val="20"/>
              </w:rPr>
              <w:t>0 and C0</w:t>
            </w:r>
            <w:r w:rsidR="0070648A">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D82389" w:rsidRPr="0047629C" w:rsidTr="00282E23">
        <w:trPr>
          <w:trHeight w:val="346"/>
          <w:trPrChange w:id="92" w:author="Author">
            <w:trPr>
              <w:trHeight w:val="1685"/>
            </w:trPr>
          </w:trPrChange>
        </w:trPr>
        <w:tc>
          <w:tcPr>
            <w:tcW w:w="1194" w:type="dxa"/>
            <w:hideMark/>
            <w:tcPrChange w:id="93" w:author="Author">
              <w:tcPr>
                <w:tcW w:w="1194" w:type="dxa"/>
                <w:hideMark/>
              </w:tcPr>
            </w:tcPrChange>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0220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(A26)</w:t>
            </w:r>
          </w:p>
        </w:tc>
        <w:tc>
          <w:tcPr>
            <w:tcW w:w="2388" w:type="dxa"/>
            <w:hideMark/>
            <w:tcPrChange w:id="94" w:author="Author">
              <w:tcPr>
                <w:tcW w:w="2388" w:type="dxa"/>
                <w:hideMark/>
              </w:tcPr>
            </w:tcPrChange>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Initial date</w:t>
            </w:r>
          </w:p>
        </w:tc>
        <w:tc>
          <w:tcPr>
            <w:tcW w:w="5801" w:type="dxa"/>
            <w:hideMark/>
            <w:tcPrChange w:id="95" w:author="Author">
              <w:tcPr>
                <w:tcW w:w="5801" w:type="dxa"/>
                <w:hideMark/>
              </w:tcPr>
            </w:tcPrChange>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ISO 8601 (</w:t>
            </w:r>
            <w:proofErr w:type="spellStart"/>
            <w:r w:rsidRPr="0061769B">
              <w:rPr>
                <w:rFonts w:ascii="Times New Roman" w:hAnsi="Times New Roman" w:cs="Times New Roman"/>
                <w:sz w:val="20"/>
                <w:szCs w:val="20"/>
              </w:rPr>
              <w:t>yyyy</w:t>
            </w:r>
            <w:proofErr w:type="spellEnd"/>
            <w:r w:rsidRPr="0061769B">
              <w:rPr>
                <w:rFonts w:ascii="Times New Roman" w:hAnsi="Times New Roman" w:cs="Times New Roman"/>
                <w:sz w:val="20"/>
                <w:szCs w:val="20"/>
              </w:rPr>
              <w:t>-mm-</w:t>
            </w:r>
            <w:proofErr w:type="spellStart"/>
            <w:r w:rsidRPr="0061769B">
              <w:rPr>
                <w:rFonts w:ascii="Times New Roman" w:hAnsi="Times New Roman" w:cs="Times New Roman"/>
                <w:sz w:val="20"/>
                <w:szCs w:val="20"/>
              </w:rPr>
              <w:t>dd</w:t>
            </w:r>
            <w:proofErr w:type="spellEnd"/>
            <w:r w:rsidRPr="0061769B">
              <w:rPr>
                <w:rFonts w:ascii="Times New Roman" w:hAnsi="Times New Roman" w:cs="Times New Roman"/>
                <w:sz w:val="20"/>
                <w:szCs w:val="20"/>
              </w:rPr>
              <w:t xml:space="preserve">) code of the date </w:t>
            </w:r>
            <w:ins w:id="96" w:author="Author">
              <w:r w:rsidR="004015D6" w:rsidRPr="007B6D33">
                <w:rPr>
                  <w:rFonts w:ascii="Times New Roman" w:hAnsi="Times New Roman" w:cs="Times New Roman"/>
                  <w:sz w:val="20"/>
                  <w:szCs w:val="20"/>
                </w:rPr>
                <w:t>when obligations under the contract</w:t>
              </w:r>
              <w:r w:rsidR="004015D6">
                <w:rPr>
                  <w:rFonts w:ascii="Times New Roman" w:hAnsi="Times New Roman" w:cs="Times New Roman"/>
                  <w:sz w:val="20"/>
                  <w:szCs w:val="20"/>
                </w:rPr>
                <w:t xml:space="preserve"> </w:t>
              </w:r>
              <w:r w:rsidR="004015D6" w:rsidRPr="007B6D33">
                <w:rPr>
                  <w:rFonts w:ascii="Times New Roman" w:hAnsi="Times New Roman" w:cs="Times New Roman"/>
                  <w:sz w:val="20"/>
                  <w:szCs w:val="20"/>
                </w:rPr>
                <w:t>come into effect</w:t>
              </w:r>
            </w:ins>
            <w:del w:id="97" w:author="Author">
              <w:r w:rsidRPr="0061769B" w:rsidDel="004015D6">
                <w:rPr>
                  <w:rFonts w:ascii="Times New Roman" w:hAnsi="Times New Roman" w:cs="Times New Roman"/>
                  <w:sz w:val="20"/>
                  <w:szCs w:val="20"/>
                </w:rPr>
                <w:delText>of the trade of the derivative contract</w:delText>
              </w:r>
            </w:del>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When various trades occur for the same derivative, report only the </w:t>
            </w:r>
            <w:ins w:id="98" w:author="Author">
              <w:r w:rsidR="004015D6">
                <w:rPr>
                  <w:rFonts w:ascii="Times New Roman" w:hAnsi="Times New Roman" w:cs="Times New Roman"/>
                  <w:sz w:val="20"/>
                  <w:szCs w:val="20"/>
                </w:rPr>
                <w:t>one regarding the</w:t>
              </w:r>
              <w:r w:rsidR="004015D6" w:rsidRPr="0061769B">
                <w:rPr>
                  <w:rFonts w:ascii="Times New Roman" w:hAnsi="Times New Roman" w:cs="Times New Roman"/>
                  <w:sz w:val="20"/>
                  <w:szCs w:val="20"/>
                </w:rPr>
                <w:t xml:space="preserve"> </w:t>
              </w:r>
            </w:ins>
            <w:r w:rsidRPr="0061769B">
              <w:rPr>
                <w:rFonts w:ascii="Times New Roman" w:hAnsi="Times New Roman" w:cs="Times New Roman"/>
                <w:sz w:val="20"/>
                <w:szCs w:val="20"/>
              </w:rPr>
              <w:t xml:space="preserve">first trade date of the derivative and only one line for each derivative (no different lines for each </w:t>
            </w:r>
            <w:del w:id="99" w:author="Author">
              <w:r w:rsidRPr="0061769B" w:rsidDel="004015D6">
                <w:rPr>
                  <w:rFonts w:ascii="Times New Roman" w:hAnsi="Times New Roman" w:cs="Times New Roman"/>
                  <w:sz w:val="20"/>
                  <w:szCs w:val="20"/>
                </w:rPr>
                <w:delText>inception date</w:delText>
              </w:r>
            </w:del>
            <w:ins w:id="100" w:author="Author">
              <w:r w:rsidR="004015D6">
                <w:rPr>
                  <w:rFonts w:ascii="Times New Roman" w:hAnsi="Times New Roman" w:cs="Times New Roman"/>
                  <w:sz w:val="20"/>
                  <w:szCs w:val="20"/>
                </w:rPr>
                <w:t>trade</w:t>
              </w:r>
            </w:ins>
            <w:r w:rsidRPr="0061769B">
              <w:rPr>
                <w:rFonts w:ascii="Times New Roman" w:hAnsi="Times New Roman" w:cs="Times New Roman"/>
                <w:sz w:val="20"/>
                <w:szCs w:val="20"/>
              </w:rPr>
              <w:t>)</w:t>
            </w:r>
            <w:r w:rsidRPr="0047629C">
              <w:rPr>
                <w:rFonts w:ascii="Times New Roman" w:hAnsi="Times New Roman" w:cs="Times New Roman"/>
                <w:sz w:val="20"/>
                <w:szCs w:val="20"/>
              </w:rPr>
              <w:t xml:space="preserve"> reflecting the total amount invested in that derivative considering the different dates of trade</w:t>
            </w:r>
            <w:r w:rsidRPr="0061769B">
              <w:rPr>
                <w:rFonts w:ascii="Times New Roman" w:hAnsi="Times New Roman" w:cs="Times New Roman"/>
                <w:sz w:val="20"/>
                <w:szCs w:val="20"/>
              </w:rPr>
              <w:t>.</w:t>
            </w:r>
          </w:p>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 case of novation, the novation date becomes the trade date for that derivative.</w:t>
            </w:r>
          </w:p>
        </w:tc>
      </w:tr>
      <w:tr w:rsidR="00D82389" w:rsidRPr="0047629C" w:rsidTr="006C1840">
        <w:trPr>
          <w:trHeight w:val="570"/>
        </w:trPr>
        <w:tc>
          <w:tcPr>
            <w:tcW w:w="1194" w:type="dxa"/>
            <w:hideMark/>
          </w:tcPr>
          <w:p w:rsidR="00D82389" w:rsidRDefault="00D82389"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C0</w:t>
            </w:r>
            <w:r w:rsidR="00497F5C">
              <w:rPr>
                <w:rFonts w:ascii="Times New Roman" w:hAnsi="Times New Roman" w:cs="Times New Roman"/>
                <w:sz w:val="20"/>
                <w:szCs w:val="20"/>
              </w:rPr>
              <w:t>230</w:t>
            </w:r>
          </w:p>
          <w:p w:rsidR="00D82389" w:rsidRPr="0061769B" w:rsidRDefault="00D82389" w:rsidP="0061769B">
            <w:pPr>
              <w:pStyle w:val="NoSpacing"/>
              <w:rPr>
                <w:rFonts w:ascii="Times New Roman" w:hAnsi="Times New Roman" w:cs="Times New Roman"/>
                <w:sz w:val="20"/>
                <w:szCs w:val="20"/>
              </w:rPr>
            </w:pPr>
            <w:r>
              <w:rPr>
                <w:rFonts w:ascii="Times New Roman" w:hAnsi="Times New Roman" w:cs="Times New Roman"/>
                <w:sz w:val="20"/>
                <w:szCs w:val="20"/>
              </w:rPr>
              <w:t>(A28)</w:t>
            </w:r>
          </w:p>
        </w:tc>
        <w:tc>
          <w:tcPr>
            <w:tcW w:w="2388" w:type="dxa"/>
            <w:hideMark/>
          </w:tcPr>
          <w:p w:rsidR="00D82389" w:rsidRPr="0061769B" w:rsidRDefault="00D82389"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Solvency II value</w:t>
            </w:r>
          </w:p>
        </w:tc>
        <w:tc>
          <w:tcPr>
            <w:tcW w:w="5801" w:type="dxa"/>
            <w:hideMark/>
          </w:tcPr>
          <w:p w:rsidR="00D82389" w:rsidRPr="0061769B" w:rsidRDefault="00D82389" w:rsidP="0061769B">
            <w:pPr>
              <w:rPr>
                <w:rFonts w:ascii="Times New Roman" w:hAnsi="Times New Roman" w:cs="Times New Roman"/>
                <w:sz w:val="20"/>
                <w:szCs w:val="20"/>
              </w:rPr>
            </w:pPr>
            <w:r w:rsidRPr="0061769B">
              <w:rPr>
                <w:rFonts w:ascii="Times New Roman" w:hAnsi="Times New Roman" w:cs="Times New Roman"/>
                <w:sz w:val="20"/>
                <w:szCs w:val="20"/>
              </w:rPr>
              <w:t>Value of the derivative calculated as defined by article 75 of the Directive 2009/138/EC as of the trade (closing or sale) or maturity trade date. It can be positive, negative or zero.</w:t>
            </w:r>
          </w:p>
        </w:tc>
      </w:tr>
    </w:tbl>
    <w:p w:rsidR="00D82389" w:rsidRDefault="00D82389"/>
    <w:p w:rsidR="005D28CB" w:rsidRPr="0061769B" w:rsidRDefault="005D28CB" w:rsidP="005D28CB">
      <w:pPr>
        <w:rPr>
          <w:rFonts w:ascii="Times New Roman" w:hAnsi="Times New Roman" w:cs="Times New Roman"/>
          <w:b/>
          <w:sz w:val="20"/>
          <w:szCs w:val="20"/>
        </w:rPr>
      </w:pPr>
      <w:r>
        <w:rPr>
          <w:rFonts w:ascii="Times New Roman" w:hAnsi="Times New Roman" w:cs="Times New Roman"/>
          <w:b/>
          <w:sz w:val="20"/>
          <w:szCs w:val="20"/>
        </w:rPr>
        <w:t>Information on derivatives</w:t>
      </w:r>
    </w:p>
    <w:tbl>
      <w:tblPr>
        <w:tblStyle w:val="TableGrid"/>
        <w:tblW w:w="9322" w:type="dxa"/>
        <w:tblLook w:val="04A0" w:firstRow="1" w:lastRow="0" w:firstColumn="1" w:lastColumn="0" w:noHBand="0" w:noVBand="1"/>
      </w:tblPr>
      <w:tblGrid>
        <w:gridCol w:w="1194"/>
        <w:gridCol w:w="2320"/>
        <w:gridCol w:w="5808"/>
        <w:tblGridChange w:id="101">
          <w:tblGrid>
            <w:gridCol w:w="1194"/>
            <w:gridCol w:w="2320"/>
            <w:gridCol w:w="5808"/>
          </w:tblGrid>
        </w:tblGridChange>
      </w:tblGrid>
      <w:tr w:rsidR="005D28CB" w:rsidRPr="0061769B" w:rsidTr="006C1840">
        <w:trPr>
          <w:trHeight w:val="327"/>
        </w:trPr>
        <w:tc>
          <w:tcPr>
            <w:tcW w:w="1194" w:type="dxa"/>
          </w:tcPr>
          <w:p w:rsidR="005D28CB" w:rsidRPr="0061769B" w:rsidRDefault="005D28CB" w:rsidP="0061769B">
            <w:pPr>
              <w:rPr>
                <w:rFonts w:ascii="Times New Roman" w:hAnsi="Times New Roman" w:cs="Times New Roman"/>
                <w:b/>
                <w:sz w:val="20"/>
                <w:szCs w:val="20"/>
              </w:rPr>
            </w:pPr>
          </w:p>
        </w:tc>
        <w:tc>
          <w:tcPr>
            <w:tcW w:w="2320" w:type="dxa"/>
          </w:tcPr>
          <w:p w:rsidR="005D28CB" w:rsidRPr="0061769B" w:rsidRDefault="005D28CB" w:rsidP="0061769B">
            <w:pPr>
              <w:jc w:val="center"/>
              <w:rPr>
                <w:rFonts w:ascii="Times New Roman" w:hAnsi="Times New Roman" w:cs="Times New Roman"/>
                <w:b/>
                <w:sz w:val="20"/>
                <w:szCs w:val="20"/>
              </w:rPr>
            </w:pPr>
            <w:r w:rsidRPr="0061769B">
              <w:rPr>
                <w:rFonts w:ascii="Times New Roman" w:hAnsi="Times New Roman" w:cs="Times New Roman"/>
                <w:b/>
                <w:sz w:val="20"/>
                <w:szCs w:val="20"/>
              </w:rPr>
              <w:t>ITEM</w:t>
            </w:r>
          </w:p>
        </w:tc>
        <w:tc>
          <w:tcPr>
            <w:tcW w:w="5808" w:type="dxa"/>
          </w:tcPr>
          <w:p w:rsidR="005D28CB" w:rsidRPr="0061769B" w:rsidRDefault="005D28CB" w:rsidP="0061769B">
            <w:pPr>
              <w:jc w:val="center"/>
              <w:rPr>
                <w:rFonts w:ascii="Times New Roman" w:hAnsi="Times New Roman" w:cs="Times New Roman"/>
                <w:b/>
                <w:sz w:val="20"/>
                <w:szCs w:val="20"/>
              </w:rPr>
            </w:pPr>
            <w:r w:rsidRPr="0061769B">
              <w:rPr>
                <w:rFonts w:ascii="Times New Roman" w:hAnsi="Times New Roman" w:cs="Times New Roman"/>
                <w:b/>
                <w:sz w:val="20"/>
                <w:szCs w:val="20"/>
              </w:rPr>
              <w:t>INSTRUCTION</w:t>
            </w:r>
            <w:r>
              <w:rPr>
                <w:rFonts w:ascii="Times New Roman" w:hAnsi="Times New Roman" w:cs="Times New Roman"/>
                <w:b/>
                <w:sz w:val="20"/>
                <w:szCs w:val="20"/>
              </w:rPr>
              <w:t>S</w:t>
            </w:r>
          </w:p>
        </w:tc>
      </w:tr>
      <w:tr w:rsidR="005D28CB" w:rsidRPr="0047629C" w:rsidTr="006C1840">
        <w:trPr>
          <w:trHeight w:val="1575"/>
        </w:trPr>
        <w:tc>
          <w:tcPr>
            <w:tcW w:w="1194" w:type="dxa"/>
            <w:hideMark/>
          </w:tcPr>
          <w:p w:rsidR="005D28CB" w:rsidRDefault="005D28CB"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4</w:t>
            </w:r>
            <w:r w:rsidRPr="0061769B">
              <w:rPr>
                <w:rFonts w:ascii="Times New Roman" w:hAnsi="Times New Roman" w:cs="Times New Roman"/>
                <w:sz w:val="20"/>
                <w:szCs w:val="20"/>
              </w:rPr>
              <w:t>0</w:t>
            </w:r>
          </w:p>
          <w:p w:rsidR="005D28CB" w:rsidRPr="0061769B" w:rsidRDefault="005D28CB" w:rsidP="0061769B">
            <w:pPr>
              <w:pStyle w:val="NoSpacing"/>
              <w:rPr>
                <w:rFonts w:ascii="Times New Roman" w:hAnsi="Times New Roman" w:cs="Times New Roman"/>
                <w:sz w:val="20"/>
                <w:szCs w:val="20"/>
              </w:rPr>
            </w:pPr>
            <w:r>
              <w:rPr>
                <w:rFonts w:ascii="Times New Roman" w:hAnsi="Times New Roman" w:cs="Times New Roman"/>
                <w:sz w:val="20"/>
                <w:szCs w:val="20"/>
              </w:rPr>
              <w:t>(A4)</w:t>
            </w:r>
          </w:p>
        </w:tc>
        <w:tc>
          <w:tcPr>
            <w:tcW w:w="2320" w:type="dxa"/>
            <w:hideMark/>
          </w:tcPr>
          <w:p w:rsidR="005D28CB" w:rsidRPr="0061769B" w:rsidRDefault="005D28CB" w:rsidP="0061769B">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808" w:type="dxa"/>
            <w:hideMark/>
          </w:tcPr>
          <w:p w:rsidR="005D28CB" w:rsidRPr="0061769B" w:rsidRDefault="005D28CB" w:rsidP="0061769B">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Derivative ID code using the following priority</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47629C">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5D28CB" w:rsidRPr="0047629C" w:rsidTr="006C1840">
        <w:trPr>
          <w:trHeight w:val="1485"/>
        </w:trPr>
        <w:tc>
          <w:tcPr>
            <w:tcW w:w="1194" w:type="dxa"/>
            <w:hideMark/>
          </w:tcPr>
          <w:p w:rsidR="005D28CB" w:rsidRDefault="005D28CB"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5</w:t>
            </w:r>
            <w:r w:rsidRPr="0061769B">
              <w:rPr>
                <w:rFonts w:ascii="Times New Roman" w:hAnsi="Times New Roman" w:cs="Times New Roman"/>
                <w:sz w:val="20"/>
                <w:szCs w:val="20"/>
              </w:rPr>
              <w:t>0</w:t>
            </w:r>
          </w:p>
          <w:p w:rsidR="005D28CB" w:rsidRPr="0061769B" w:rsidRDefault="005D28CB" w:rsidP="0061769B">
            <w:pPr>
              <w:pStyle w:val="NoSpacing"/>
              <w:rPr>
                <w:rFonts w:ascii="Times New Roman" w:hAnsi="Times New Roman" w:cs="Times New Roman"/>
                <w:sz w:val="20"/>
                <w:szCs w:val="20"/>
              </w:rPr>
            </w:pPr>
            <w:r>
              <w:rPr>
                <w:rFonts w:ascii="Times New Roman" w:hAnsi="Times New Roman" w:cs="Times New Roman"/>
                <w:sz w:val="20"/>
                <w:szCs w:val="20"/>
              </w:rPr>
              <w:t>(A5)</w:t>
            </w:r>
          </w:p>
        </w:tc>
        <w:tc>
          <w:tcPr>
            <w:tcW w:w="2320" w:type="dxa"/>
            <w:hideMark/>
          </w:tcPr>
          <w:p w:rsidR="005D28CB" w:rsidRPr="0061769B" w:rsidRDefault="005D28CB" w:rsidP="0061769B">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808" w:type="dxa"/>
            <w:hideMark/>
          </w:tcPr>
          <w:p w:rsidR="005D28CB" w:rsidRPr="0047629C" w:rsidRDefault="005D28CB" w:rsidP="006C1840">
            <w:pPr>
              <w:spacing w:line="276" w:lineRule="auto"/>
              <w:rPr>
                <w:rFonts w:ascii="Times New Roman" w:hAnsi="Times New Roman" w:cs="Times New Roman"/>
                <w:sz w:val="20"/>
                <w:szCs w:val="20"/>
              </w:rPr>
            </w:pPr>
            <w:r w:rsidRPr="0047629C">
              <w:rPr>
                <w:rFonts w:ascii="Times New Roman" w:hAnsi="Times New Roman" w:cs="Times New Roman"/>
                <w:sz w:val="20"/>
                <w:szCs w:val="20"/>
              </w:rPr>
              <w:t>Type of ID Code used for the “Derivative ID Code” item. One of the options in the following closed list shall be used:</w:t>
            </w:r>
          </w:p>
          <w:p w:rsidR="005D28CB" w:rsidRPr="0047629C" w:rsidRDefault="005D28CB" w:rsidP="0061769B">
            <w:pPr>
              <w:rPr>
                <w:rFonts w:ascii="Times New Roman" w:hAnsi="Times New Roman" w:cs="Times New Roman"/>
                <w:sz w:val="20"/>
                <w:szCs w:val="20"/>
              </w:rPr>
            </w:pPr>
            <w:r w:rsidRPr="0047629C">
              <w:rPr>
                <w:rFonts w:ascii="Times New Roman" w:hAnsi="Times New Roman" w:cs="Times New Roman"/>
                <w:sz w:val="20"/>
                <w:szCs w:val="20"/>
              </w:rPr>
              <w:t>1 - ISO/6166 for ISIN</w:t>
            </w:r>
          </w:p>
          <w:p w:rsidR="005D28CB" w:rsidRPr="0047629C" w:rsidRDefault="005D28CB" w:rsidP="0061769B">
            <w:pPr>
              <w:rPr>
                <w:rFonts w:ascii="Times New Roman" w:hAnsi="Times New Roman" w:cs="Times New Roman"/>
                <w:sz w:val="20"/>
                <w:szCs w:val="20"/>
              </w:rPr>
            </w:pPr>
            <w:r w:rsidRPr="0047629C">
              <w:rPr>
                <w:rFonts w:ascii="Times New Roman" w:hAnsi="Times New Roman" w:cs="Times New Roman"/>
                <w:sz w:val="20"/>
                <w:szCs w:val="20"/>
              </w:rPr>
              <w:t xml:space="preserve">2 </w:t>
            </w:r>
            <w:r>
              <w:rPr>
                <w:rFonts w:ascii="Times New Roman" w:hAnsi="Times New Roman" w:cs="Times New Roman"/>
                <w:sz w:val="20"/>
                <w:szCs w:val="20"/>
              </w:rPr>
              <w:t>-</w:t>
            </w:r>
            <w:r w:rsidRPr="0047629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5D28CB" w:rsidRPr="0047629C" w:rsidRDefault="005D28CB" w:rsidP="0061769B">
            <w:pPr>
              <w:rPr>
                <w:rFonts w:ascii="Times New Roman" w:hAnsi="Times New Roman" w:cs="Times New Roman"/>
                <w:sz w:val="20"/>
                <w:szCs w:val="20"/>
              </w:rPr>
            </w:pPr>
            <w:r w:rsidRPr="0047629C">
              <w:rPr>
                <w:rFonts w:ascii="Times New Roman" w:hAnsi="Times New Roman" w:cs="Times New Roman"/>
                <w:sz w:val="20"/>
                <w:szCs w:val="20"/>
              </w:rPr>
              <w:t xml:space="preserve">3 </w:t>
            </w:r>
            <w:r>
              <w:rPr>
                <w:rFonts w:ascii="Times New Roman" w:hAnsi="Times New Roman" w:cs="Times New Roman"/>
                <w:sz w:val="20"/>
                <w:szCs w:val="20"/>
              </w:rPr>
              <w:t>-</w:t>
            </w:r>
            <w:r w:rsidRPr="0047629C">
              <w:rPr>
                <w:rFonts w:ascii="Times New Roman" w:hAnsi="Times New Roman" w:cs="Times New Roman"/>
                <w:sz w:val="20"/>
                <w:szCs w:val="20"/>
              </w:rPr>
              <w:t xml:space="preserve"> SEDOL (Stock Exchange Daily Official List for the London Stock Exchange)</w:t>
            </w:r>
          </w:p>
          <w:p w:rsidR="005D28CB" w:rsidRPr="0047629C" w:rsidRDefault="005D28CB" w:rsidP="0061769B">
            <w:pPr>
              <w:rPr>
                <w:rFonts w:ascii="Times New Roman" w:hAnsi="Times New Roman" w:cs="Times New Roman"/>
                <w:sz w:val="20"/>
                <w:szCs w:val="20"/>
              </w:rPr>
            </w:pPr>
            <w:r w:rsidRPr="0047629C">
              <w:rPr>
                <w:rFonts w:ascii="Times New Roman" w:hAnsi="Times New Roman" w:cs="Times New Roman"/>
                <w:sz w:val="20"/>
                <w:szCs w:val="20"/>
              </w:rPr>
              <w:t xml:space="preserve">4 </w:t>
            </w:r>
            <w:del w:id="102" w:author="Author">
              <w:r w:rsidDel="003B4DE6">
                <w:rPr>
                  <w:rFonts w:ascii="Times New Roman" w:hAnsi="Times New Roman" w:cs="Times New Roman"/>
                  <w:sz w:val="20"/>
                  <w:szCs w:val="20"/>
                </w:rPr>
                <w:delText>-</w:delText>
              </w:r>
            </w:del>
            <w:ins w:id="103" w:author="Author">
              <w:r w:rsidR="003B4DE6">
                <w:rPr>
                  <w:rFonts w:ascii="Times New Roman" w:hAnsi="Times New Roman" w:cs="Times New Roman"/>
                  <w:sz w:val="20"/>
                  <w:szCs w:val="20"/>
                </w:rPr>
                <w:t>–</w:t>
              </w:r>
            </w:ins>
            <w:r w:rsidRPr="0047629C">
              <w:rPr>
                <w:rFonts w:ascii="Times New Roman" w:hAnsi="Times New Roman" w:cs="Times New Roman"/>
                <w:sz w:val="20"/>
                <w:szCs w:val="20"/>
              </w:rPr>
              <w:t xml:space="preserve"> </w:t>
            </w:r>
            <w:ins w:id="104" w:author="Author">
              <w:r w:rsidR="003B4DE6">
                <w:rPr>
                  <w:rFonts w:ascii="Times New Roman" w:hAnsi="Times New Roman" w:cs="Times New Roman"/>
                  <w:sz w:val="20"/>
                  <w:szCs w:val="20"/>
                </w:rPr>
                <w:t>WKN (</w:t>
              </w:r>
            </w:ins>
            <w:proofErr w:type="spellStart"/>
            <w:del w:id="105" w:author="Author">
              <w:r w:rsidRPr="0047629C" w:rsidDel="00E207C1">
                <w:rPr>
                  <w:rFonts w:ascii="Times New Roman" w:hAnsi="Times New Roman" w:cs="Times New Roman"/>
                  <w:sz w:val="20"/>
                  <w:szCs w:val="20"/>
                </w:rPr>
                <w:delText>WRT (</w:delText>
              </w:r>
            </w:del>
            <w:r w:rsidRPr="0047629C">
              <w:rPr>
                <w:rFonts w:ascii="Times New Roman" w:hAnsi="Times New Roman" w:cs="Times New Roman"/>
                <w:sz w:val="20"/>
                <w:szCs w:val="20"/>
              </w:rPr>
              <w:t>Wertpapier</w:t>
            </w:r>
            <w:proofErr w:type="spellEnd"/>
            <w:r w:rsidRPr="0047629C">
              <w:rPr>
                <w:rFonts w:ascii="Times New Roman" w:hAnsi="Times New Roman" w:cs="Times New Roman"/>
                <w:sz w:val="20"/>
                <w:szCs w:val="20"/>
              </w:rPr>
              <w:t xml:space="preserve"> </w:t>
            </w:r>
            <w:proofErr w:type="spellStart"/>
            <w:r w:rsidRPr="0047629C">
              <w:rPr>
                <w:rFonts w:ascii="Times New Roman" w:hAnsi="Times New Roman" w:cs="Times New Roman"/>
                <w:sz w:val="20"/>
                <w:szCs w:val="20"/>
              </w:rPr>
              <w:t>Kenn-Num</w:t>
            </w:r>
            <w:del w:id="106" w:author="Author">
              <w:r w:rsidRPr="0047629C" w:rsidDel="003B4DE6">
                <w:rPr>
                  <w:rFonts w:ascii="Times New Roman" w:hAnsi="Times New Roman" w:cs="Times New Roman"/>
                  <w:sz w:val="20"/>
                  <w:szCs w:val="20"/>
                </w:rPr>
                <w:delText>b</w:delText>
              </w:r>
            </w:del>
            <w:ins w:id="107" w:author="Author">
              <w:r w:rsidR="003B4DE6">
                <w:rPr>
                  <w:rFonts w:ascii="Times New Roman" w:hAnsi="Times New Roman" w:cs="Times New Roman"/>
                  <w:sz w:val="20"/>
                  <w:szCs w:val="20"/>
                </w:rPr>
                <w:t>m</w:t>
              </w:r>
            </w:ins>
            <w:r w:rsidRPr="0047629C">
              <w:rPr>
                <w:rFonts w:ascii="Times New Roman" w:hAnsi="Times New Roman" w:cs="Times New Roman"/>
                <w:sz w:val="20"/>
                <w:szCs w:val="20"/>
              </w:rPr>
              <w:t>er</w:t>
            </w:r>
            <w:proofErr w:type="spellEnd"/>
            <w:r w:rsidRPr="0047629C">
              <w:rPr>
                <w:rFonts w:ascii="Times New Roman" w:hAnsi="Times New Roman" w:cs="Times New Roman"/>
                <w:sz w:val="20"/>
                <w:szCs w:val="20"/>
              </w:rPr>
              <w:t>, the alphanumeric German identification number</w:t>
            </w:r>
            <w:ins w:id="108" w:author="Author">
              <w:r w:rsidR="003B4DE6">
                <w:rPr>
                  <w:rFonts w:ascii="Times New Roman" w:hAnsi="Times New Roman" w:cs="Times New Roman"/>
                  <w:sz w:val="20"/>
                  <w:szCs w:val="20"/>
                </w:rPr>
                <w:t>)</w:t>
              </w:r>
            </w:ins>
            <w:del w:id="109" w:author="Author">
              <w:r w:rsidRPr="0047629C" w:rsidDel="00E207C1">
                <w:rPr>
                  <w:rFonts w:ascii="Times New Roman" w:hAnsi="Times New Roman" w:cs="Times New Roman"/>
                  <w:sz w:val="20"/>
                  <w:szCs w:val="20"/>
                </w:rPr>
                <w:delText>)</w:delText>
              </w:r>
            </w:del>
          </w:p>
          <w:p w:rsidR="005D28CB" w:rsidRPr="0047629C" w:rsidRDefault="005D28CB" w:rsidP="0061769B">
            <w:pPr>
              <w:rPr>
                <w:rFonts w:ascii="Times New Roman" w:hAnsi="Times New Roman" w:cs="Times New Roman"/>
                <w:sz w:val="20"/>
                <w:szCs w:val="20"/>
              </w:rPr>
            </w:pPr>
            <w:r w:rsidRPr="0047629C">
              <w:rPr>
                <w:rFonts w:ascii="Times New Roman" w:hAnsi="Times New Roman" w:cs="Times New Roman"/>
                <w:sz w:val="20"/>
                <w:szCs w:val="20"/>
              </w:rPr>
              <w:t>5 - Bloomberg Ticker (Bloomberg letters code that identify a company's securities)</w:t>
            </w:r>
          </w:p>
          <w:p w:rsidR="005D28CB" w:rsidRPr="0047629C" w:rsidRDefault="005D28CB" w:rsidP="0061769B">
            <w:pPr>
              <w:rPr>
                <w:rFonts w:ascii="Times New Roman" w:hAnsi="Times New Roman" w:cs="Times New Roman"/>
                <w:sz w:val="20"/>
                <w:szCs w:val="20"/>
              </w:rPr>
            </w:pPr>
            <w:r w:rsidRPr="0047629C">
              <w:rPr>
                <w:rFonts w:ascii="Times New Roman" w:hAnsi="Times New Roman" w:cs="Times New Roman"/>
                <w:sz w:val="20"/>
                <w:szCs w:val="20"/>
              </w:rPr>
              <w:t>6 - BBGID (The Bloomberg Global ID)</w:t>
            </w:r>
          </w:p>
          <w:p w:rsidR="005D28CB" w:rsidRDefault="005D28CB" w:rsidP="0061769B">
            <w:pPr>
              <w:spacing w:line="276" w:lineRule="auto"/>
              <w:rPr>
                <w:ins w:id="110" w:author="Autho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0464E6" w:rsidRPr="00282E23" w:rsidRDefault="000464E6" w:rsidP="000464E6">
            <w:pPr>
              <w:spacing w:line="276" w:lineRule="auto"/>
              <w:rPr>
                <w:ins w:id="111" w:author="Author"/>
                <w:rFonts w:ascii="Times New Roman" w:hAnsi="Times New Roman" w:cs="Times New Roman"/>
                <w:sz w:val="20"/>
                <w:szCs w:val="20"/>
                <w:rPrChange w:id="112" w:author="Author">
                  <w:rPr>
                    <w:ins w:id="113" w:author="Author"/>
                    <w:rFonts w:ascii="Times New Roman" w:hAnsi="Times New Roman" w:cs="Times New Roman"/>
                    <w:sz w:val="20"/>
                    <w:szCs w:val="20"/>
                    <w:lang w:val="de-DE"/>
                  </w:rPr>
                </w:rPrChange>
              </w:rPr>
            </w:pPr>
            <w:ins w:id="114" w:author="Author">
              <w:r>
                <w:rPr>
                  <w:rFonts w:ascii="Times New Roman" w:hAnsi="Times New Roman" w:cs="Times New Roman"/>
                  <w:sz w:val="20"/>
                  <w:szCs w:val="20"/>
                  <w:lang w:val="fr-FR"/>
                </w:rPr>
                <w:t xml:space="preserve">8 – </w:t>
              </w:r>
              <w:r w:rsidRPr="00282E23">
                <w:rPr>
                  <w:rFonts w:ascii="Times New Roman" w:hAnsi="Times New Roman" w:cs="Times New Roman"/>
                  <w:sz w:val="20"/>
                  <w:szCs w:val="20"/>
                  <w:rPrChange w:id="115" w:author="Author">
                    <w:rPr>
                      <w:rFonts w:ascii="Times New Roman" w:hAnsi="Times New Roman" w:cs="Times New Roman"/>
                      <w:sz w:val="20"/>
                      <w:szCs w:val="20"/>
                      <w:lang w:val="de-DE"/>
                    </w:rPr>
                  </w:rPrChange>
                </w:rPr>
                <w:t>FIGI (Financial Instrument Global Identifier)</w:t>
              </w:r>
            </w:ins>
          </w:p>
          <w:p w:rsidR="000464E6" w:rsidRPr="00282E23" w:rsidDel="000464E6" w:rsidRDefault="000464E6" w:rsidP="0061769B">
            <w:pPr>
              <w:spacing w:line="276" w:lineRule="auto"/>
              <w:rPr>
                <w:del w:id="116" w:author="Author"/>
                <w:rFonts w:ascii="Times New Roman" w:hAnsi="Times New Roman" w:cs="Times New Roman"/>
                <w:sz w:val="20"/>
                <w:szCs w:val="20"/>
                <w:rPrChange w:id="117" w:author="Author">
                  <w:rPr>
                    <w:del w:id="118" w:author="Author"/>
                    <w:rFonts w:ascii="Times New Roman" w:hAnsi="Times New Roman" w:cs="Times New Roman"/>
                    <w:sz w:val="20"/>
                    <w:szCs w:val="20"/>
                    <w:lang w:val="de-DE"/>
                  </w:rPr>
                </w:rPrChange>
              </w:rPr>
            </w:pPr>
          </w:p>
          <w:p w:rsidR="005D28CB" w:rsidRPr="0047629C" w:rsidRDefault="005D28CB" w:rsidP="0061769B">
            <w:pPr>
              <w:rPr>
                <w:rFonts w:ascii="Times New Roman" w:hAnsi="Times New Roman" w:cs="Times New Roman"/>
                <w:sz w:val="20"/>
                <w:szCs w:val="20"/>
              </w:rPr>
            </w:pPr>
            <w:del w:id="119" w:author="Author">
              <w:r w:rsidRPr="0047629C" w:rsidDel="000464E6">
                <w:rPr>
                  <w:rFonts w:ascii="Times New Roman" w:hAnsi="Times New Roman" w:cs="Times New Roman"/>
                  <w:sz w:val="20"/>
                  <w:szCs w:val="20"/>
                </w:rPr>
                <w:delText>8</w:delText>
              </w:r>
            </w:del>
            <w:ins w:id="120" w:author="Author">
              <w:r w:rsidR="000464E6">
                <w:rPr>
                  <w:rFonts w:ascii="Times New Roman" w:hAnsi="Times New Roman" w:cs="Times New Roman"/>
                  <w:sz w:val="20"/>
                  <w:szCs w:val="20"/>
                </w:rPr>
                <w:t>9</w:t>
              </w:r>
            </w:ins>
            <w:r w:rsidRPr="0047629C">
              <w:rPr>
                <w:rFonts w:ascii="Times New Roman" w:hAnsi="Times New Roman" w:cs="Times New Roman"/>
                <w:sz w:val="20"/>
                <w:szCs w:val="20"/>
              </w:rPr>
              <w:t xml:space="preserve"> </w:t>
            </w:r>
            <w:r>
              <w:rPr>
                <w:rFonts w:ascii="Times New Roman" w:hAnsi="Times New Roman" w:cs="Times New Roman"/>
                <w:sz w:val="20"/>
                <w:szCs w:val="20"/>
              </w:rPr>
              <w:t>-</w:t>
            </w:r>
            <w:r w:rsidRPr="0047629C">
              <w:rPr>
                <w:rFonts w:ascii="Times New Roman" w:hAnsi="Times New Roman" w:cs="Times New Roman"/>
                <w:sz w:val="20"/>
                <w:szCs w:val="20"/>
              </w:rPr>
              <w:t xml:space="preserve"> Other code by members of the Association of National Numbering Agencies</w:t>
            </w:r>
          </w:p>
          <w:p w:rsidR="005D28CB" w:rsidRPr="0061769B" w:rsidRDefault="000464E6" w:rsidP="0061769B">
            <w:pPr>
              <w:spacing w:line="276" w:lineRule="auto"/>
              <w:rPr>
                <w:rFonts w:ascii="Times New Roman" w:hAnsi="Times New Roman" w:cs="Times New Roman"/>
                <w:sz w:val="20"/>
                <w:szCs w:val="20"/>
              </w:rPr>
            </w:pPr>
            <w:ins w:id="121" w:author="Author">
              <w:r>
                <w:rPr>
                  <w:rFonts w:ascii="Times New Roman" w:hAnsi="Times New Roman" w:cs="Times New Roman"/>
                  <w:sz w:val="20"/>
                  <w:szCs w:val="20"/>
                </w:rPr>
                <w:t>9</w:t>
              </w:r>
            </w:ins>
            <w:r w:rsidR="005D28CB" w:rsidRPr="0047629C">
              <w:rPr>
                <w:rFonts w:ascii="Times New Roman" w:hAnsi="Times New Roman" w:cs="Times New Roman"/>
                <w:sz w:val="20"/>
                <w:szCs w:val="20"/>
              </w:rPr>
              <w:t xml:space="preserve">9 - Code attributed by the undertaking </w:t>
            </w:r>
          </w:p>
        </w:tc>
      </w:tr>
      <w:tr w:rsidR="00186F3A" w:rsidRPr="0047629C" w:rsidTr="006C1840">
        <w:trPr>
          <w:trHeight w:val="660"/>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240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(A6)</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Counterparty Name</w:t>
            </w:r>
          </w:p>
        </w:tc>
        <w:tc>
          <w:tcPr>
            <w:tcW w:w="5808" w:type="dxa"/>
            <w:hideMark/>
          </w:tcPr>
          <w:p w:rsidR="00CC688D" w:rsidRPr="0047629C" w:rsidRDefault="00CC688D" w:rsidP="002C4D07">
            <w:pPr>
              <w:rPr>
                <w:rFonts w:ascii="Times New Roman" w:hAnsi="Times New Roman" w:cs="Times New Roman"/>
                <w:sz w:val="20"/>
                <w:szCs w:val="20"/>
              </w:rPr>
            </w:pPr>
            <w:r w:rsidRPr="006C1840">
              <w:rPr>
                <w:rFonts w:ascii="Times New Roman" w:hAnsi="Times New Roman" w:cs="Times New Roman"/>
                <w:sz w:val="20"/>
                <w:szCs w:val="20"/>
              </w:rPr>
              <w:t xml:space="preserve">Name of the counterparty of the derivative. When available, corresponds to the entity name in the LEI database. When not available, corresponds to </w:t>
            </w:r>
            <w:r w:rsidR="002B5ED6" w:rsidRPr="0047629C">
              <w:rPr>
                <w:rFonts w:ascii="Times New Roman" w:hAnsi="Times New Roman" w:cs="Times New Roman"/>
                <w:sz w:val="20"/>
                <w:szCs w:val="20"/>
              </w:rPr>
              <w:t>the legal</w:t>
            </w:r>
            <w:r w:rsidRPr="0047629C">
              <w:rPr>
                <w:rFonts w:ascii="Times New Roman" w:hAnsi="Times New Roman" w:cs="Times New Roman"/>
                <w:sz w:val="20"/>
                <w:szCs w:val="20"/>
              </w:rPr>
              <w:t xml:space="preserve"> name.</w:t>
            </w:r>
          </w:p>
          <w:p w:rsidR="00CC688D" w:rsidRPr="0047629C" w:rsidRDefault="00CC688D" w:rsidP="002C4D07">
            <w:pPr>
              <w:rPr>
                <w:rFonts w:ascii="Times New Roman" w:hAnsi="Times New Roman" w:cs="Times New Roman"/>
                <w:sz w:val="20"/>
                <w:szCs w:val="20"/>
              </w:rPr>
            </w:pPr>
            <w:r w:rsidRPr="006C1840">
              <w:rPr>
                <w:rFonts w:ascii="Times New Roman" w:hAnsi="Times New Roman" w:cs="Times New Roman"/>
                <w:sz w:val="20"/>
                <w:szCs w:val="20"/>
              </w:rPr>
              <w:t xml:space="preserve">The following </w:t>
            </w:r>
            <w:r w:rsidR="00F830D8" w:rsidRPr="0047629C">
              <w:rPr>
                <w:rFonts w:ascii="Times New Roman" w:hAnsi="Times New Roman" w:cs="Times New Roman"/>
                <w:sz w:val="20"/>
                <w:szCs w:val="20"/>
              </w:rPr>
              <w:t>shall</w:t>
            </w:r>
            <w:r w:rsidRPr="006C1840">
              <w:rPr>
                <w:rFonts w:ascii="Times New Roman" w:hAnsi="Times New Roman" w:cs="Times New Roman"/>
                <w:sz w:val="20"/>
                <w:szCs w:val="20"/>
              </w:rPr>
              <w:t xml:space="preserve"> be considered: </w:t>
            </w:r>
          </w:p>
          <w:p w:rsidR="00CC688D" w:rsidRPr="006C1840" w:rsidRDefault="00CC688D" w:rsidP="006C1840">
            <w:pPr>
              <w:pStyle w:val="ListParagraph"/>
              <w:numPr>
                <w:ilvl w:val="0"/>
                <w:numId w:val="3"/>
              </w:numPr>
              <w:rPr>
                <w:rFonts w:ascii="Times New Roman" w:hAnsi="Times New Roman" w:cs="Times New Roman"/>
                <w:sz w:val="20"/>
                <w:szCs w:val="20"/>
              </w:rPr>
            </w:pPr>
            <w:r w:rsidRPr="006C1840">
              <w:rPr>
                <w:rFonts w:ascii="Times New Roman" w:hAnsi="Times New Roman" w:cs="Times New Roman"/>
                <w:sz w:val="20"/>
                <w:szCs w:val="20"/>
              </w:rPr>
              <w:t>Name of the exchange market for exchanged traded derivatives; or</w:t>
            </w:r>
          </w:p>
          <w:p w:rsidR="00CC688D" w:rsidRPr="006C1840" w:rsidRDefault="00CC688D" w:rsidP="006C1840">
            <w:pPr>
              <w:pStyle w:val="ListParagraph"/>
              <w:numPr>
                <w:ilvl w:val="0"/>
                <w:numId w:val="3"/>
              </w:numPr>
              <w:rPr>
                <w:rFonts w:ascii="Times New Roman" w:hAnsi="Times New Roman" w:cs="Times New Roman"/>
                <w:sz w:val="20"/>
                <w:szCs w:val="20"/>
              </w:rPr>
            </w:pPr>
            <w:r w:rsidRPr="006C1840">
              <w:rPr>
                <w:rFonts w:ascii="Times New Roman" w:hAnsi="Times New Roman" w:cs="Times New Roman"/>
                <w:sz w:val="20"/>
                <w:szCs w:val="20"/>
              </w:rPr>
              <w:t>Name of  Central Counterparty (CCP) for Over-The-Counter derivatives where they are cleared through a CCP; or</w:t>
            </w:r>
          </w:p>
          <w:p w:rsidR="00CC688D" w:rsidRPr="006C1840" w:rsidRDefault="00CC688D" w:rsidP="006C1840">
            <w:pPr>
              <w:pStyle w:val="ListParagraph"/>
              <w:spacing w:after="120"/>
              <w:rPr>
                <w:rFonts w:ascii="Times New Roman" w:hAnsi="Times New Roman" w:cs="Times New Roman"/>
                <w:sz w:val="20"/>
                <w:szCs w:val="20"/>
              </w:rPr>
            </w:pPr>
            <w:r w:rsidRPr="006C1840">
              <w:rPr>
                <w:rFonts w:ascii="Times New Roman" w:hAnsi="Times New Roman" w:cs="Times New Roman"/>
                <w:sz w:val="20"/>
                <w:szCs w:val="20"/>
              </w:rPr>
              <w:t xml:space="preserve">Name of the contractual counterparty for the other Over-The-Counter derivatives. </w:t>
            </w:r>
          </w:p>
        </w:tc>
      </w:tr>
      <w:tr w:rsidR="00186F3A" w:rsidRPr="0047629C" w:rsidTr="006C1840">
        <w:trPr>
          <w:trHeight w:val="1515"/>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250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(A36)</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Counterparty Code</w:t>
            </w:r>
          </w:p>
        </w:tc>
        <w:tc>
          <w:tcPr>
            <w:tcW w:w="5808" w:type="dxa"/>
            <w:hideMark/>
          </w:tcPr>
          <w:p w:rsidR="00CC688D" w:rsidRPr="006C1840" w:rsidRDefault="00CC688D" w:rsidP="007C6DD7">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Only applicable to Over-The-Counter derivatives</w:t>
            </w:r>
            <w:ins w:id="122" w:author="Author">
              <w:r w:rsidR="008214ED">
                <w:rPr>
                  <w:rFonts w:ascii="Times New Roman" w:hAnsi="Times New Roman" w:cs="Times New Roman"/>
                  <w:sz w:val="20"/>
                  <w:szCs w:val="20"/>
                </w:rPr>
                <w:t>, regarding contractual counterparties other than an exchange market and Central Counterparty (CCP)</w:t>
              </w:r>
            </w:ins>
            <w:r w:rsidRPr="006C1840">
              <w:rPr>
                <w:rFonts w:ascii="Times New Roman" w:hAnsi="Times New Roman" w:cs="Times New Roman"/>
                <w:sz w:val="20"/>
                <w:szCs w:val="20"/>
              </w:rPr>
              <w:t>.</w:t>
            </w:r>
          </w:p>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Identification code using the Legal Entity Identifier (LEI) if available</w:t>
            </w:r>
            <w:r w:rsidR="0034201C">
              <w:rPr>
                <w:rFonts w:ascii="Times New Roman" w:hAnsi="Times New Roman" w:cs="Times New Roman"/>
                <w:sz w:val="20"/>
                <w:szCs w:val="20"/>
              </w:rPr>
              <w:t>.</w:t>
            </w:r>
            <w:r w:rsidRPr="006C1840">
              <w:rPr>
                <w:rFonts w:ascii="Times New Roman" w:hAnsi="Times New Roman" w:cs="Times New Roman"/>
                <w:sz w:val="20"/>
                <w:szCs w:val="20"/>
              </w:rPr>
              <w:t xml:space="preserve"> </w:t>
            </w:r>
            <w:r w:rsidRPr="006C1840">
              <w:rPr>
                <w:rFonts w:ascii="Times New Roman" w:hAnsi="Times New Roman" w:cs="Times New Roman"/>
                <w:sz w:val="20"/>
                <w:szCs w:val="20"/>
              </w:rPr>
              <w:br/>
            </w:r>
            <w:r w:rsidRPr="006C1840">
              <w:rPr>
                <w:rFonts w:ascii="Times New Roman" w:hAnsi="Times New Roman" w:cs="Times New Roman"/>
                <w:sz w:val="20"/>
                <w:szCs w:val="20"/>
              </w:rPr>
              <w:br/>
              <w:t xml:space="preserve">If none is available this item </w:t>
            </w:r>
            <w:r w:rsidRPr="0047629C">
              <w:rPr>
                <w:rFonts w:ascii="Times New Roman" w:hAnsi="Times New Roman" w:cs="Times New Roman"/>
                <w:sz w:val="20"/>
                <w:szCs w:val="20"/>
              </w:rPr>
              <w:t>shall</w:t>
            </w:r>
            <w:r w:rsidRPr="006C1840">
              <w:rPr>
                <w:rFonts w:ascii="Times New Roman" w:hAnsi="Times New Roman" w:cs="Times New Roman"/>
                <w:sz w:val="20"/>
                <w:szCs w:val="20"/>
              </w:rPr>
              <w:t xml:space="preserve"> not be reported</w:t>
            </w:r>
            <w:r w:rsidR="00186F3A" w:rsidRPr="0047629C">
              <w:rPr>
                <w:rFonts w:ascii="Times New Roman" w:hAnsi="Times New Roman" w:cs="Times New Roman"/>
                <w:sz w:val="20"/>
                <w:szCs w:val="20"/>
              </w:rPr>
              <w:t>.</w:t>
            </w:r>
          </w:p>
        </w:tc>
      </w:tr>
      <w:tr w:rsidR="00186F3A" w:rsidRPr="0047629C" w:rsidTr="00282E23">
        <w:tblPrEx>
          <w:tblW w:w="9322" w:type="dxa"/>
          <w:tblPrExChange w:id="123" w:author="Author">
            <w:tblPrEx>
              <w:tblW w:w="9322" w:type="dxa"/>
            </w:tblPrEx>
          </w:tblPrExChange>
        </w:tblPrEx>
        <w:trPr>
          <w:trHeight w:val="204"/>
          <w:trPrChange w:id="124" w:author="Author">
            <w:trPr>
              <w:trHeight w:val="855"/>
            </w:trPr>
          </w:trPrChange>
        </w:trPr>
        <w:tc>
          <w:tcPr>
            <w:tcW w:w="1194" w:type="dxa"/>
            <w:hideMark/>
            <w:tcPrChange w:id="125" w:author="Author">
              <w:tcPr>
                <w:tcW w:w="1194" w:type="dxa"/>
                <w:hideMark/>
              </w:tcPr>
            </w:tcPrChange>
          </w:tcPr>
          <w:p w:rsidR="00CC688D" w:rsidRPr="006C1840"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260</w:t>
            </w:r>
          </w:p>
        </w:tc>
        <w:tc>
          <w:tcPr>
            <w:tcW w:w="2320" w:type="dxa"/>
            <w:hideMark/>
            <w:tcPrChange w:id="126" w:author="Author">
              <w:tcPr>
                <w:tcW w:w="2320" w:type="dxa"/>
                <w:hideMark/>
              </w:tcPr>
            </w:tcPrChange>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Type of counterparty code</w:t>
            </w:r>
          </w:p>
        </w:tc>
        <w:tc>
          <w:tcPr>
            <w:tcW w:w="5808" w:type="dxa"/>
            <w:hideMark/>
            <w:tcPrChange w:id="127" w:author="Author">
              <w:tcPr>
                <w:tcW w:w="5808" w:type="dxa"/>
                <w:hideMark/>
              </w:tcPr>
            </w:tcPrChange>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Only applicable to Over-The-Counter derivatives.</w:t>
            </w:r>
          </w:p>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Identification of the code used for the “Counterparty Code” item. One of the options in the following closed list shall be used:</w:t>
            </w:r>
            <w:r w:rsidRPr="006C1840">
              <w:rPr>
                <w:rFonts w:ascii="Times New Roman" w:hAnsi="Times New Roman" w:cs="Times New Roman"/>
                <w:sz w:val="20"/>
                <w:szCs w:val="20"/>
              </w:rPr>
              <w:br/>
            </w:r>
            <w:r w:rsidRPr="0047629C">
              <w:rPr>
                <w:rFonts w:ascii="Times New Roman" w:hAnsi="Times New Roman" w:cs="Times New Roman"/>
                <w:sz w:val="20"/>
                <w:szCs w:val="20"/>
              </w:rPr>
              <w:t xml:space="preserve">1 </w:t>
            </w:r>
            <w:r w:rsidRPr="006C1840">
              <w:rPr>
                <w:rFonts w:ascii="Times New Roman" w:hAnsi="Times New Roman" w:cs="Times New Roman"/>
                <w:sz w:val="20"/>
                <w:szCs w:val="20"/>
              </w:rPr>
              <w:t xml:space="preserve">- LEI </w:t>
            </w:r>
            <w:r w:rsidRPr="006C1840">
              <w:rPr>
                <w:rFonts w:ascii="Times New Roman" w:hAnsi="Times New Roman" w:cs="Times New Roman"/>
                <w:sz w:val="20"/>
                <w:szCs w:val="20"/>
              </w:rPr>
              <w:br/>
            </w:r>
            <w:r w:rsidR="00BC52B0">
              <w:rPr>
                <w:rFonts w:ascii="Times New Roman" w:hAnsi="Times New Roman" w:cs="Times New Roman"/>
                <w:sz w:val="20"/>
                <w:szCs w:val="20"/>
              </w:rPr>
              <w:t>9 - None</w:t>
            </w:r>
          </w:p>
        </w:tc>
      </w:tr>
      <w:tr w:rsidR="00186F3A" w:rsidRPr="0047629C" w:rsidTr="00282E23">
        <w:tblPrEx>
          <w:tblW w:w="9322" w:type="dxa"/>
          <w:tblPrExChange w:id="128" w:author="Author">
            <w:tblPrEx>
              <w:tblW w:w="9322" w:type="dxa"/>
            </w:tblPrEx>
          </w:tblPrExChange>
        </w:tblPrEx>
        <w:trPr>
          <w:trHeight w:val="346"/>
          <w:trPrChange w:id="129" w:author="Author">
            <w:trPr>
              <w:trHeight w:val="630"/>
            </w:trPr>
          </w:trPrChange>
        </w:trPr>
        <w:tc>
          <w:tcPr>
            <w:tcW w:w="1194" w:type="dxa"/>
            <w:hideMark/>
            <w:tcPrChange w:id="130" w:author="Author">
              <w:tcPr>
                <w:tcW w:w="1194" w:type="dxa"/>
                <w:hideMark/>
              </w:tcPr>
            </w:tcPrChange>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270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(A7)</w:t>
            </w:r>
          </w:p>
        </w:tc>
        <w:tc>
          <w:tcPr>
            <w:tcW w:w="2320" w:type="dxa"/>
            <w:hideMark/>
            <w:tcPrChange w:id="131" w:author="Author">
              <w:tcPr>
                <w:tcW w:w="2320" w:type="dxa"/>
                <w:hideMark/>
              </w:tcPr>
            </w:tcPrChange>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Counterparty group</w:t>
            </w:r>
          </w:p>
        </w:tc>
        <w:tc>
          <w:tcPr>
            <w:tcW w:w="5808" w:type="dxa"/>
            <w:hideMark/>
            <w:tcPrChange w:id="132" w:author="Author">
              <w:tcPr>
                <w:tcW w:w="5808" w:type="dxa"/>
                <w:hideMark/>
              </w:tcPr>
            </w:tcPrChange>
          </w:tcPr>
          <w:p w:rsidR="00114076" w:rsidRDefault="00114076" w:rsidP="00114076">
            <w:pPr>
              <w:spacing w:after="200" w:line="276" w:lineRule="auto"/>
              <w:rPr>
                <w:ins w:id="133" w:author="Author"/>
                <w:rFonts w:ascii="Times New Roman" w:hAnsi="Times New Roman" w:cs="Times New Roman"/>
                <w:sz w:val="20"/>
                <w:szCs w:val="20"/>
              </w:rPr>
            </w:pPr>
            <w:ins w:id="134" w:author="Author">
              <w:r w:rsidRPr="009A7CD7">
                <w:rPr>
                  <w:rFonts w:ascii="Times New Roman" w:hAnsi="Times New Roman" w:cs="Times New Roman"/>
                  <w:sz w:val="20"/>
                  <w:szCs w:val="20"/>
                </w:rPr>
                <w:t>Only applicable to Over-The-Counter derivatives</w:t>
              </w:r>
              <w:r>
                <w:rPr>
                  <w:rFonts w:ascii="Times New Roman" w:hAnsi="Times New Roman" w:cs="Times New Roman"/>
                  <w:sz w:val="20"/>
                  <w:szCs w:val="20"/>
                </w:rPr>
                <w:t>, regarding contractual counterparties other than an exchange market and Central Counterparty (CCP).</w:t>
              </w:r>
            </w:ins>
          </w:p>
          <w:p w:rsidR="00CC688D" w:rsidRPr="006C1840" w:rsidRDefault="00CC688D" w:rsidP="00E207C1">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 xml:space="preserve">Name of the ultimate parent </w:t>
            </w:r>
            <w:ins w:id="135" w:author="Author">
              <w:del w:id="136" w:author="Author">
                <w:r w:rsidR="00114076" w:rsidDel="00E207C1">
                  <w:rPr>
                    <w:rFonts w:ascii="Times New Roman" w:hAnsi="Times New Roman" w:cs="Times New Roman"/>
                    <w:sz w:val="20"/>
                    <w:szCs w:val="20"/>
                  </w:rPr>
                  <w:delText>undertaking</w:delText>
                </w:r>
              </w:del>
            </w:ins>
            <w:del w:id="137" w:author="Author">
              <w:r w:rsidR="004015D6" w:rsidRPr="00282E23" w:rsidDel="00E207C1">
                <w:rPr>
                  <w:rFonts w:ascii="Times New Roman" w:hAnsi="Times New Roman" w:cs="Times New Roman"/>
                  <w:sz w:val="20"/>
                  <w:szCs w:val="20"/>
                  <w:highlight w:val="yellow"/>
                  <w:rPrChange w:id="138" w:author="Author">
                    <w:rPr>
                      <w:rFonts w:ascii="Times New Roman" w:hAnsi="Times New Roman" w:cs="Times New Roman"/>
                      <w:sz w:val="20"/>
                      <w:szCs w:val="20"/>
                    </w:rPr>
                  </w:rPrChange>
                </w:rPr>
                <w:delText>entity</w:delText>
              </w:r>
            </w:del>
            <w:ins w:id="139" w:author="Author">
              <w:r w:rsidR="00E207C1">
                <w:rPr>
                  <w:rFonts w:ascii="Times New Roman" w:hAnsi="Times New Roman" w:cs="Times New Roman"/>
                  <w:sz w:val="20"/>
                  <w:szCs w:val="20"/>
                </w:rPr>
                <w:t>entity</w:t>
              </w:r>
            </w:ins>
            <w:del w:id="140" w:author="Author">
              <w:r w:rsidR="004015D6" w:rsidRPr="0061769B" w:rsidDel="00114076">
                <w:rPr>
                  <w:rFonts w:ascii="Times New Roman" w:hAnsi="Times New Roman" w:cs="Times New Roman"/>
                  <w:sz w:val="20"/>
                  <w:szCs w:val="20"/>
                </w:rPr>
                <w:delText>.</w:delText>
              </w:r>
            </w:del>
            <w:r w:rsidRPr="006C1840">
              <w:rPr>
                <w:rFonts w:ascii="Times New Roman" w:hAnsi="Times New Roman" w:cs="Times New Roman"/>
                <w:sz w:val="20"/>
                <w:szCs w:val="20"/>
              </w:rPr>
              <w:t xml:space="preserve"> of counterparty. When available, this item corresponds to the entity name in the LEI database. When not available, corresponds to </w:t>
            </w:r>
            <w:r w:rsidR="002B5ED6" w:rsidRPr="0047629C">
              <w:rPr>
                <w:rFonts w:ascii="Times New Roman" w:hAnsi="Times New Roman" w:cs="Times New Roman"/>
                <w:sz w:val="20"/>
                <w:szCs w:val="20"/>
              </w:rPr>
              <w:t>the legal</w:t>
            </w:r>
            <w:r w:rsidRPr="006C1840">
              <w:rPr>
                <w:rFonts w:ascii="Times New Roman" w:hAnsi="Times New Roman" w:cs="Times New Roman"/>
                <w:sz w:val="20"/>
                <w:szCs w:val="20"/>
              </w:rPr>
              <w:t xml:space="preserve"> name.</w:t>
            </w:r>
          </w:p>
        </w:tc>
      </w:tr>
      <w:tr w:rsidR="00186F3A" w:rsidRPr="0047629C" w:rsidTr="006C1840">
        <w:trPr>
          <w:trHeight w:val="1266"/>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280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(A37)</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Counterparty group code</w:t>
            </w:r>
          </w:p>
        </w:tc>
        <w:tc>
          <w:tcPr>
            <w:tcW w:w="5808" w:type="dxa"/>
            <w:hideMark/>
          </w:tcPr>
          <w:p w:rsidR="003823C5" w:rsidRDefault="003823C5" w:rsidP="003823C5">
            <w:pPr>
              <w:spacing w:after="200" w:line="276" w:lineRule="auto"/>
              <w:rPr>
                <w:ins w:id="141" w:author="Author"/>
                <w:rFonts w:ascii="Times New Roman" w:hAnsi="Times New Roman" w:cs="Times New Roman"/>
                <w:sz w:val="20"/>
                <w:szCs w:val="20"/>
              </w:rPr>
            </w:pPr>
            <w:ins w:id="142" w:author="Author">
              <w:r w:rsidRPr="009A7CD7">
                <w:rPr>
                  <w:rFonts w:ascii="Times New Roman" w:hAnsi="Times New Roman" w:cs="Times New Roman"/>
                  <w:sz w:val="20"/>
                  <w:szCs w:val="20"/>
                </w:rPr>
                <w:t>Only applicable to Over-The-Counter derivatives</w:t>
              </w:r>
              <w:r>
                <w:rPr>
                  <w:rFonts w:ascii="Times New Roman" w:hAnsi="Times New Roman" w:cs="Times New Roman"/>
                  <w:sz w:val="20"/>
                  <w:szCs w:val="20"/>
                </w:rPr>
                <w:t>, regarding contractual counterparties other than an exchange market and Central Counterparty (CCP).</w:t>
              </w:r>
            </w:ins>
          </w:p>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Identification code using the Legal Entity Identifier (LEI) if available</w:t>
            </w:r>
            <w:r w:rsidR="0034201C">
              <w:rPr>
                <w:rFonts w:ascii="Times New Roman" w:hAnsi="Times New Roman" w:cs="Times New Roman"/>
                <w:sz w:val="20"/>
                <w:szCs w:val="20"/>
              </w:rPr>
              <w:t>.</w:t>
            </w:r>
            <w:r w:rsidRPr="006C1840">
              <w:rPr>
                <w:rFonts w:ascii="Times New Roman" w:hAnsi="Times New Roman" w:cs="Times New Roman"/>
                <w:sz w:val="20"/>
                <w:szCs w:val="20"/>
              </w:rPr>
              <w:br/>
            </w:r>
            <w:r w:rsidRPr="006C1840">
              <w:rPr>
                <w:rFonts w:ascii="Times New Roman" w:hAnsi="Times New Roman" w:cs="Times New Roman"/>
                <w:sz w:val="20"/>
                <w:szCs w:val="20"/>
              </w:rPr>
              <w:br/>
              <w:t xml:space="preserve">If none is available this item </w:t>
            </w:r>
            <w:r w:rsidRPr="0047629C">
              <w:rPr>
                <w:rFonts w:ascii="Times New Roman" w:hAnsi="Times New Roman" w:cs="Times New Roman"/>
                <w:sz w:val="20"/>
                <w:szCs w:val="20"/>
              </w:rPr>
              <w:t xml:space="preserve">shall </w:t>
            </w:r>
            <w:r w:rsidRPr="006C1840">
              <w:rPr>
                <w:rFonts w:ascii="Times New Roman" w:hAnsi="Times New Roman" w:cs="Times New Roman"/>
                <w:sz w:val="20"/>
                <w:szCs w:val="20"/>
              </w:rPr>
              <w:t>not be reported</w:t>
            </w:r>
            <w:r w:rsidR="0034201C">
              <w:rPr>
                <w:rFonts w:ascii="Times New Roman" w:hAnsi="Times New Roman" w:cs="Times New Roman"/>
                <w:sz w:val="20"/>
                <w:szCs w:val="20"/>
              </w:rPr>
              <w:t>.</w:t>
            </w:r>
          </w:p>
        </w:tc>
      </w:tr>
      <w:tr w:rsidR="00186F3A" w:rsidRPr="0047629C" w:rsidTr="006C1840">
        <w:trPr>
          <w:trHeight w:val="855"/>
        </w:trPr>
        <w:tc>
          <w:tcPr>
            <w:tcW w:w="1194" w:type="dxa"/>
            <w:hideMark/>
          </w:tcPr>
          <w:p w:rsidR="00CC688D" w:rsidRPr="006C1840"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290</w:t>
            </w:r>
          </w:p>
        </w:tc>
        <w:tc>
          <w:tcPr>
            <w:tcW w:w="2320" w:type="dxa"/>
            <w:hideMark/>
          </w:tcPr>
          <w:p w:rsidR="00CC688D" w:rsidRPr="006C1840" w:rsidRDefault="00CC688D" w:rsidP="00427632">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Type of counterparty group code</w:t>
            </w:r>
          </w:p>
        </w:tc>
        <w:tc>
          <w:tcPr>
            <w:tcW w:w="5808" w:type="dxa"/>
            <w:hideMark/>
          </w:tcPr>
          <w:p w:rsidR="00CC688D" w:rsidRPr="006C1840" w:rsidRDefault="00CC688D" w:rsidP="00427632">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Identification of the code used for the “Counterparty group Code” item. One of the options in the following closed list shall be used:</w:t>
            </w:r>
            <w:r w:rsidRPr="006C1840">
              <w:rPr>
                <w:rFonts w:ascii="Times New Roman" w:hAnsi="Times New Roman" w:cs="Times New Roman"/>
                <w:sz w:val="20"/>
                <w:szCs w:val="20"/>
              </w:rPr>
              <w:br/>
            </w:r>
            <w:r w:rsidRPr="0047629C">
              <w:rPr>
                <w:rFonts w:ascii="Times New Roman" w:hAnsi="Times New Roman" w:cs="Times New Roman"/>
                <w:sz w:val="20"/>
                <w:szCs w:val="20"/>
              </w:rPr>
              <w:t xml:space="preserve">1 </w:t>
            </w:r>
            <w:r w:rsidRPr="006C1840">
              <w:rPr>
                <w:rFonts w:ascii="Times New Roman" w:hAnsi="Times New Roman" w:cs="Times New Roman"/>
                <w:sz w:val="20"/>
                <w:szCs w:val="20"/>
              </w:rPr>
              <w:t xml:space="preserve">- LEI </w:t>
            </w:r>
            <w:r w:rsidRPr="006C1840">
              <w:rPr>
                <w:rFonts w:ascii="Times New Roman" w:hAnsi="Times New Roman" w:cs="Times New Roman"/>
                <w:sz w:val="20"/>
                <w:szCs w:val="20"/>
              </w:rPr>
              <w:br/>
            </w:r>
            <w:r w:rsidR="00BC52B0">
              <w:rPr>
                <w:rFonts w:ascii="Times New Roman" w:hAnsi="Times New Roman" w:cs="Times New Roman"/>
                <w:sz w:val="20"/>
                <w:szCs w:val="20"/>
              </w:rPr>
              <w:t>9 - None</w:t>
            </w:r>
          </w:p>
        </w:tc>
      </w:tr>
      <w:tr w:rsidR="00186F3A" w:rsidRPr="0047629C" w:rsidTr="006C1840">
        <w:trPr>
          <w:trHeight w:val="300"/>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300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(A8)</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Contract name</w:t>
            </w:r>
          </w:p>
        </w:tc>
        <w:tc>
          <w:tcPr>
            <w:tcW w:w="5808"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Name of the derivative contract</w:t>
            </w:r>
            <w:r w:rsidR="00186F3A" w:rsidRPr="0047629C">
              <w:rPr>
                <w:rFonts w:ascii="Times New Roman" w:hAnsi="Times New Roman" w:cs="Times New Roman"/>
                <w:sz w:val="20"/>
                <w:szCs w:val="20"/>
              </w:rPr>
              <w:t>.</w:t>
            </w:r>
          </w:p>
        </w:tc>
      </w:tr>
      <w:tr w:rsidR="00186F3A" w:rsidRPr="0047629C" w:rsidTr="006C1840">
        <w:trPr>
          <w:trHeight w:val="1196"/>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3</w:t>
            </w:r>
            <w:r w:rsidRPr="006C1840">
              <w:rPr>
                <w:rFonts w:ascii="Times New Roman" w:hAnsi="Times New Roman" w:cs="Times New Roman"/>
                <w:sz w:val="20"/>
                <w:szCs w:val="20"/>
              </w:rPr>
              <w:t>10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(A10)</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Currency</w:t>
            </w:r>
          </w:p>
        </w:tc>
        <w:tc>
          <w:tcPr>
            <w:tcW w:w="5808" w:type="dxa"/>
            <w:hideMark/>
          </w:tcPr>
          <w:p w:rsidR="00CC688D" w:rsidRPr="006C1840" w:rsidRDefault="00CC688D" w:rsidP="006C1840">
            <w:pPr>
              <w:spacing w:line="276" w:lineRule="auto"/>
              <w:rPr>
                <w:rFonts w:ascii="Times New Roman" w:hAnsi="Times New Roman" w:cs="Times New Roman"/>
                <w:sz w:val="20"/>
                <w:szCs w:val="20"/>
              </w:rPr>
            </w:pPr>
            <w:r w:rsidRPr="006C1840">
              <w:rPr>
                <w:rFonts w:ascii="Times New Roman" w:hAnsi="Times New Roman" w:cs="Times New Roman"/>
                <w:sz w:val="20"/>
                <w:szCs w:val="20"/>
              </w:rPr>
              <w:t>Identify the ISO 4217 alphabetic code of the currency of the derivative, i.e., currency of the notional amount of the derivative (e.g.: option having as underlying an amount in USD, currency for which the notional amount is expressed contractually for FX swap, etc.).</w:t>
            </w:r>
          </w:p>
        </w:tc>
      </w:tr>
      <w:tr w:rsidR="00186F3A" w:rsidRPr="0047629C" w:rsidTr="006C1840">
        <w:trPr>
          <w:trHeight w:val="1140"/>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3</w:t>
            </w:r>
            <w:r w:rsidRPr="006C1840">
              <w:rPr>
                <w:rFonts w:ascii="Times New Roman" w:hAnsi="Times New Roman" w:cs="Times New Roman"/>
                <w:sz w:val="20"/>
                <w:szCs w:val="20"/>
              </w:rPr>
              <w:t>20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(A11)</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CIC</w:t>
            </w:r>
          </w:p>
        </w:tc>
        <w:tc>
          <w:tcPr>
            <w:tcW w:w="5808" w:type="dxa"/>
            <w:hideMark/>
          </w:tcPr>
          <w:p w:rsidR="00CC688D" w:rsidRPr="006C1840" w:rsidRDefault="00CC688D" w:rsidP="006C1840">
            <w:pPr>
              <w:rPr>
                <w:rFonts w:ascii="Times New Roman" w:hAnsi="Times New Roman" w:cs="Times New Roman"/>
                <w:sz w:val="20"/>
                <w:szCs w:val="20"/>
              </w:rPr>
            </w:pPr>
            <w:r w:rsidRPr="006C1840">
              <w:rPr>
                <w:rFonts w:ascii="Times New Roman" w:hAnsi="Times New Roman" w:cs="Times New Roman"/>
                <w:sz w:val="20"/>
                <w:szCs w:val="20"/>
              </w:rPr>
              <w:t xml:space="preserve">Complementary Identification Code used to classify assets, as set out in </w:t>
            </w:r>
            <w:r w:rsidR="00CB09F4" w:rsidRPr="006C1840">
              <w:rPr>
                <w:rFonts w:ascii="Times New Roman" w:hAnsi="Times New Roman" w:cs="Times New Roman"/>
                <w:sz w:val="20"/>
                <w:szCs w:val="20"/>
              </w:rPr>
              <w:t>Annex - IV CIC t</w:t>
            </w:r>
            <w:r w:rsidRPr="006C1840">
              <w:rPr>
                <w:rFonts w:ascii="Times New Roman" w:hAnsi="Times New Roman" w:cs="Times New Roman"/>
                <w:sz w:val="20"/>
                <w:szCs w:val="20"/>
              </w:rPr>
              <w:t>able of this Regulation. When classifying derivatives using the CIC table, undertakings shall take into consideration the most representative risk to which the derivative is exposed to.</w:t>
            </w:r>
          </w:p>
        </w:tc>
      </w:tr>
      <w:tr w:rsidR="00186F3A" w:rsidRPr="0047629C" w:rsidTr="00A632C7">
        <w:trPr>
          <w:trHeight w:val="2124"/>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C03</w:t>
            </w:r>
            <w:r w:rsidR="00497F5C">
              <w:rPr>
                <w:rFonts w:ascii="Times New Roman" w:hAnsi="Times New Roman" w:cs="Times New Roman"/>
                <w:sz w:val="20"/>
                <w:szCs w:val="20"/>
              </w:rPr>
              <w:t>3</w:t>
            </w:r>
            <w:r w:rsidRPr="006C1840">
              <w:rPr>
                <w:rFonts w:ascii="Times New Roman" w:hAnsi="Times New Roman" w:cs="Times New Roman"/>
                <w:sz w:val="20"/>
                <w:szCs w:val="20"/>
              </w:rPr>
              <w:t>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(A21)</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Trigger value</w:t>
            </w:r>
          </w:p>
        </w:tc>
        <w:tc>
          <w:tcPr>
            <w:tcW w:w="5808" w:type="dxa"/>
            <w:hideMark/>
          </w:tcPr>
          <w:p w:rsidR="004015D6" w:rsidRDefault="00CC688D" w:rsidP="004015D6">
            <w:pPr>
              <w:spacing w:after="200" w:line="276" w:lineRule="auto"/>
              <w:rPr>
                <w:ins w:id="143" w:author="Author"/>
                <w:rFonts w:ascii="Times New Roman" w:hAnsi="Times New Roman" w:cs="Times New Roman"/>
                <w:sz w:val="20"/>
                <w:szCs w:val="20"/>
              </w:rPr>
            </w:pPr>
            <w:r w:rsidRPr="006C1840">
              <w:rPr>
                <w:rFonts w:ascii="Times New Roman" w:hAnsi="Times New Roman" w:cs="Times New Roman"/>
                <w:sz w:val="20"/>
                <w:szCs w:val="20"/>
              </w:rPr>
              <w:t xml:space="preserve">Reference price for futures, strike price for options (for bonds price </w:t>
            </w:r>
            <w:r w:rsidR="00F830D8" w:rsidRPr="0047629C">
              <w:rPr>
                <w:rFonts w:ascii="Times New Roman" w:hAnsi="Times New Roman" w:cs="Times New Roman"/>
                <w:sz w:val="20"/>
                <w:szCs w:val="20"/>
              </w:rPr>
              <w:t>shall</w:t>
            </w:r>
            <w:r w:rsidRPr="006C1840">
              <w:rPr>
                <w:rFonts w:ascii="Times New Roman" w:hAnsi="Times New Roman" w:cs="Times New Roman"/>
                <w:sz w:val="20"/>
                <w:szCs w:val="20"/>
              </w:rPr>
              <w:t xml:space="preserve"> be a percentage of the </w:t>
            </w:r>
            <w:proofErr w:type="spellStart"/>
            <w:r w:rsidRPr="006C1840">
              <w:rPr>
                <w:rFonts w:ascii="Times New Roman" w:hAnsi="Times New Roman" w:cs="Times New Roman"/>
                <w:sz w:val="20"/>
                <w:szCs w:val="20"/>
              </w:rPr>
              <w:t>par amount</w:t>
            </w:r>
            <w:proofErr w:type="spellEnd"/>
            <w:r w:rsidRPr="006C1840">
              <w:rPr>
                <w:rFonts w:ascii="Times New Roman" w:hAnsi="Times New Roman" w:cs="Times New Roman"/>
                <w:sz w:val="20"/>
                <w:szCs w:val="20"/>
              </w:rPr>
              <w:t>), currency exchange rate or interest rate for forwards, etc.</w:t>
            </w:r>
            <w:r w:rsidRPr="006C1840">
              <w:rPr>
                <w:rFonts w:ascii="Times New Roman" w:hAnsi="Times New Roman" w:cs="Times New Roman"/>
                <w:sz w:val="20"/>
                <w:szCs w:val="20"/>
              </w:rPr>
              <w:br/>
              <w:t xml:space="preserve">Not applicable to </w:t>
            </w:r>
            <w:ins w:id="144" w:author="Author">
              <w:r w:rsidR="004015D6">
                <w:rPr>
                  <w:rFonts w:ascii="Times New Roman" w:hAnsi="Times New Roman" w:cs="Times New Roman"/>
                  <w:sz w:val="20"/>
                  <w:szCs w:val="20"/>
                </w:rPr>
                <w:t xml:space="preserve">CIC D3 - </w:t>
              </w:r>
            </w:ins>
            <w:r w:rsidRPr="006C1840">
              <w:rPr>
                <w:rFonts w:ascii="Times New Roman" w:hAnsi="Times New Roman" w:cs="Times New Roman"/>
                <w:sz w:val="20"/>
                <w:szCs w:val="20"/>
              </w:rPr>
              <w:t>Interest rate and currency swaps.</w:t>
            </w:r>
            <w:r w:rsidRPr="006C1840">
              <w:rPr>
                <w:rFonts w:ascii="Times New Roman" w:hAnsi="Times New Roman" w:cs="Times New Roman"/>
                <w:sz w:val="20"/>
                <w:szCs w:val="20"/>
              </w:rPr>
              <w:br/>
            </w:r>
            <w:ins w:id="145" w:author="Author">
              <w:r w:rsidR="004015D6">
                <w:rPr>
                  <w:rFonts w:ascii="Times New Roman" w:hAnsi="Times New Roman" w:cs="Times New Roman"/>
                  <w:sz w:val="20"/>
                  <w:szCs w:val="20"/>
                </w:rPr>
                <w:t>For CIC F1 - Credit default swaps</w:t>
              </w:r>
              <w:del w:id="146" w:author="Author">
                <w:r w:rsidR="005E7FB9" w:rsidDel="00BF441B">
                  <w:rPr>
                    <w:rFonts w:ascii="Times New Roman" w:hAnsi="Times New Roman" w:cs="Times New Roman"/>
                    <w:sz w:val="20"/>
                    <w:szCs w:val="20"/>
                  </w:rPr>
                  <w:delText xml:space="preserve"> -</w:delText>
                </w:r>
              </w:del>
              <w:r w:rsidR="004015D6">
                <w:rPr>
                  <w:rFonts w:ascii="Times New Roman" w:hAnsi="Times New Roman" w:cs="Times New Roman"/>
                  <w:sz w:val="20"/>
                  <w:szCs w:val="20"/>
                </w:rPr>
                <w:t xml:space="preserve"> it should not be completed if not possible.</w:t>
              </w:r>
            </w:ins>
          </w:p>
          <w:p w:rsidR="00CC688D" w:rsidRPr="006C1840" w:rsidRDefault="00CC688D" w:rsidP="00B373B7">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In the case of more than one trigger over time, report the next trigger occurring.</w:t>
            </w:r>
            <w:r w:rsidRPr="006C1840">
              <w:rPr>
                <w:rFonts w:ascii="Times New Roman" w:hAnsi="Times New Roman" w:cs="Times New Roman"/>
                <w:sz w:val="20"/>
                <w:szCs w:val="20"/>
              </w:rPr>
              <w:br/>
              <w:t>When the derivative has a range of trigger values</w:t>
            </w:r>
            <w:del w:id="147" w:author="Author">
              <w:r w:rsidRPr="006C1840" w:rsidDel="004E6C56">
                <w:rPr>
                  <w:rFonts w:ascii="Times New Roman" w:hAnsi="Times New Roman" w:cs="Times New Roman"/>
                  <w:sz w:val="20"/>
                  <w:szCs w:val="20"/>
                </w:rPr>
                <w:delText xml:space="preserve">, </w:delText>
              </w:r>
            </w:del>
            <w:ins w:id="148" w:author="Author">
              <w:r w:rsidR="00B373B7" w:rsidRPr="00D27B47">
                <w:rPr>
                  <w:rFonts w:ascii="Times New Roman" w:hAnsi="Times New Roman" w:cs="Times New Roman"/>
                  <w:sz w:val="20"/>
                  <w:szCs w:val="20"/>
                </w:rPr>
                <w:t>, if the range is not continuous</w:t>
              </w:r>
              <w:r w:rsidR="00B373B7" w:rsidRPr="006C1840">
                <w:rPr>
                  <w:rFonts w:ascii="Times New Roman" w:hAnsi="Times New Roman" w:cs="Times New Roman"/>
                  <w:sz w:val="20"/>
                  <w:szCs w:val="20"/>
                </w:rPr>
                <w:t xml:space="preserve"> </w:t>
              </w:r>
            </w:ins>
            <w:r w:rsidRPr="006C1840">
              <w:rPr>
                <w:rFonts w:ascii="Times New Roman" w:hAnsi="Times New Roman" w:cs="Times New Roman"/>
                <w:sz w:val="20"/>
                <w:szCs w:val="20"/>
              </w:rPr>
              <w:t>report the set separated by comma ‘,’</w:t>
            </w:r>
            <w:ins w:id="149" w:author="Author">
              <w:del w:id="150" w:author="Author">
                <w:r w:rsidR="004015D6" w:rsidRPr="00D27B47" w:rsidDel="00B373B7">
                  <w:rPr>
                    <w:rFonts w:ascii="Times New Roman" w:hAnsi="Times New Roman" w:cs="Times New Roman"/>
                    <w:sz w:val="20"/>
                    <w:szCs w:val="20"/>
                  </w:rPr>
                  <w:delText>, if the range is not continuous</w:delText>
                </w:r>
              </w:del>
              <w:r w:rsidR="004015D6" w:rsidRPr="00D27B47">
                <w:rPr>
                  <w:rFonts w:ascii="Times New Roman" w:hAnsi="Times New Roman" w:cs="Times New Roman"/>
                  <w:sz w:val="20"/>
                  <w:szCs w:val="20"/>
                </w:rPr>
                <w:t xml:space="preserve">, </w:t>
              </w:r>
              <w:r w:rsidR="00B373B7" w:rsidRPr="00D27B47">
                <w:rPr>
                  <w:rFonts w:ascii="Times New Roman" w:hAnsi="Times New Roman" w:cs="Times New Roman"/>
                  <w:sz w:val="20"/>
                  <w:szCs w:val="20"/>
                </w:rPr>
                <w:t xml:space="preserve">if it is continuous </w:t>
              </w:r>
              <w:del w:id="151" w:author="Author">
                <w:r w:rsidR="004015D6" w:rsidRPr="00D27B47" w:rsidDel="00B373B7">
                  <w:rPr>
                    <w:rFonts w:ascii="Times New Roman" w:hAnsi="Times New Roman" w:cs="Times New Roman"/>
                    <w:sz w:val="20"/>
                    <w:szCs w:val="20"/>
                  </w:rPr>
                  <w:delText xml:space="preserve">and </w:delText>
                </w:r>
              </w:del>
              <w:r w:rsidR="004015D6" w:rsidRPr="00D27B47">
                <w:rPr>
                  <w:rFonts w:ascii="Times New Roman" w:hAnsi="Times New Roman" w:cs="Times New Roman"/>
                  <w:sz w:val="20"/>
                  <w:szCs w:val="20"/>
                </w:rPr>
                <w:t>report the range separated by ‘-‘</w:t>
              </w:r>
              <w:del w:id="152" w:author="Author">
                <w:r w:rsidR="004015D6" w:rsidRPr="00D27B47" w:rsidDel="00B373B7">
                  <w:rPr>
                    <w:rFonts w:ascii="Times New Roman" w:hAnsi="Times New Roman" w:cs="Times New Roman"/>
                    <w:sz w:val="20"/>
                    <w:szCs w:val="20"/>
                  </w:rPr>
                  <w:delText xml:space="preserve"> if it is continuous</w:delText>
                </w:r>
              </w:del>
            </w:ins>
            <w:r w:rsidRPr="006C1840">
              <w:rPr>
                <w:rFonts w:ascii="Times New Roman" w:hAnsi="Times New Roman" w:cs="Times New Roman"/>
                <w:sz w:val="20"/>
                <w:szCs w:val="20"/>
              </w:rPr>
              <w:t>.</w:t>
            </w:r>
          </w:p>
        </w:tc>
      </w:tr>
      <w:tr w:rsidR="00186F3A" w:rsidRPr="0047629C" w:rsidTr="00A632C7">
        <w:trPr>
          <w:trHeight w:val="3206"/>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C03</w:t>
            </w:r>
            <w:r w:rsidR="00497F5C">
              <w:rPr>
                <w:rFonts w:ascii="Times New Roman" w:hAnsi="Times New Roman" w:cs="Times New Roman"/>
                <w:sz w:val="20"/>
                <w:szCs w:val="20"/>
              </w:rPr>
              <w:t>4</w:t>
            </w:r>
            <w:r w:rsidRPr="006C1840">
              <w:rPr>
                <w:rFonts w:ascii="Times New Roman" w:hAnsi="Times New Roman" w:cs="Times New Roman"/>
                <w:sz w:val="20"/>
                <w:szCs w:val="20"/>
              </w:rPr>
              <w:t>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(A31)</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Unwind trigger of contract</w:t>
            </w:r>
          </w:p>
        </w:tc>
        <w:tc>
          <w:tcPr>
            <w:tcW w:w="5808" w:type="dxa"/>
            <w:hideMark/>
          </w:tcPr>
          <w:p w:rsidR="00902E3E" w:rsidRPr="0047629C" w:rsidRDefault="00CC688D" w:rsidP="006C1840">
            <w:pPr>
              <w:spacing w:line="276" w:lineRule="auto"/>
              <w:rPr>
                <w:rFonts w:ascii="Times New Roman" w:hAnsi="Times New Roman" w:cs="Times New Roman"/>
                <w:sz w:val="20"/>
                <w:szCs w:val="20"/>
              </w:rPr>
            </w:pPr>
            <w:r w:rsidRPr="006C1840">
              <w:rPr>
                <w:rFonts w:ascii="Times New Roman" w:hAnsi="Times New Roman" w:cs="Times New Roman"/>
                <w:sz w:val="20"/>
                <w:szCs w:val="20"/>
              </w:rPr>
              <w:t>Identify the event that causes the unwinding of the contract, out of the regular expiration or term conditions. One of the options in the following closed list shall be used:</w:t>
            </w:r>
            <w:r w:rsidRPr="006C1840">
              <w:rPr>
                <w:rFonts w:ascii="Times New Roman" w:hAnsi="Times New Roman" w:cs="Times New Roman"/>
                <w:sz w:val="20"/>
                <w:szCs w:val="20"/>
              </w:rPr>
              <w:br/>
            </w:r>
            <w:r w:rsidRPr="0047629C">
              <w:rPr>
                <w:rFonts w:ascii="Times New Roman" w:hAnsi="Times New Roman" w:cs="Times New Roman"/>
                <w:sz w:val="20"/>
                <w:szCs w:val="20"/>
              </w:rPr>
              <w:t>1 -</w:t>
            </w:r>
            <w:r w:rsidRPr="006C1840">
              <w:rPr>
                <w:rFonts w:ascii="Times New Roman" w:hAnsi="Times New Roman" w:cs="Times New Roman"/>
                <w:sz w:val="20"/>
                <w:szCs w:val="20"/>
              </w:rPr>
              <w:t xml:space="preserve"> Bankruptcy of the underlying or reference entity</w:t>
            </w:r>
            <w:r w:rsidRPr="006C1840">
              <w:rPr>
                <w:rFonts w:ascii="Times New Roman" w:hAnsi="Times New Roman" w:cs="Times New Roman"/>
                <w:sz w:val="20"/>
                <w:szCs w:val="20"/>
              </w:rPr>
              <w:br/>
            </w:r>
            <w:r w:rsidRPr="0047629C">
              <w:rPr>
                <w:rFonts w:ascii="Times New Roman" w:hAnsi="Times New Roman" w:cs="Times New Roman"/>
                <w:sz w:val="20"/>
                <w:szCs w:val="20"/>
              </w:rPr>
              <w:t xml:space="preserve">2 - </w:t>
            </w:r>
            <w:r w:rsidRPr="006C1840">
              <w:rPr>
                <w:rFonts w:ascii="Times New Roman" w:hAnsi="Times New Roman" w:cs="Times New Roman"/>
                <w:sz w:val="20"/>
                <w:szCs w:val="20"/>
              </w:rPr>
              <w:t>Adverse fall in value of the underlying reference asset</w:t>
            </w:r>
            <w:r w:rsidRPr="006C1840">
              <w:rPr>
                <w:rFonts w:ascii="Times New Roman" w:hAnsi="Times New Roman" w:cs="Times New Roman"/>
                <w:sz w:val="20"/>
                <w:szCs w:val="20"/>
              </w:rPr>
              <w:br/>
            </w:r>
            <w:r w:rsidRPr="0047629C">
              <w:rPr>
                <w:rFonts w:ascii="Times New Roman" w:hAnsi="Times New Roman" w:cs="Times New Roman"/>
                <w:sz w:val="20"/>
                <w:szCs w:val="20"/>
              </w:rPr>
              <w:t xml:space="preserve">3 - </w:t>
            </w:r>
            <w:r w:rsidRPr="006C1840">
              <w:rPr>
                <w:rFonts w:ascii="Times New Roman" w:hAnsi="Times New Roman" w:cs="Times New Roman"/>
                <w:sz w:val="20"/>
                <w:szCs w:val="20"/>
              </w:rPr>
              <w:t>Adverse change in credit rating of the underlying assets or entity</w:t>
            </w:r>
            <w:r w:rsidRPr="006C1840">
              <w:rPr>
                <w:rFonts w:ascii="Times New Roman" w:hAnsi="Times New Roman" w:cs="Times New Roman"/>
                <w:sz w:val="20"/>
                <w:szCs w:val="20"/>
              </w:rPr>
              <w:br/>
            </w:r>
            <w:r w:rsidRPr="0047629C">
              <w:rPr>
                <w:rFonts w:ascii="Times New Roman" w:hAnsi="Times New Roman" w:cs="Times New Roman"/>
                <w:sz w:val="20"/>
                <w:szCs w:val="20"/>
              </w:rPr>
              <w:t xml:space="preserve">4 - </w:t>
            </w:r>
            <w:r w:rsidRPr="006C1840">
              <w:rPr>
                <w:rFonts w:ascii="Times New Roman" w:hAnsi="Times New Roman" w:cs="Times New Roman"/>
                <w:sz w:val="20"/>
                <w:szCs w:val="20"/>
              </w:rPr>
              <w:t>Novation, i.e. the act of replacing an obligation under the derivative with a new obligation, or replacing a party of the derivative with a new party</w:t>
            </w:r>
            <w:r w:rsidRPr="006C1840">
              <w:rPr>
                <w:rFonts w:ascii="Times New Roman" w:hAnsi="Times New Roman" w:cs="Times New Roman"/>
                <w:sz w:val="20"/>
                <w:szCs w:val="20"/>
              </w:rPr>
              <w:br/>
            </w:r>
            <w:r w:rsidRPr="0047629C">
              <w:rPr>
                <w:rFonts w:ascii="Times New Roman" w:hAnsi="Times New Roman" w:cs="Times New Roman"/>
                <w:sz w:val="20"/>
                <w:szCs w:val="20"/>
              </w:rPr>
              <w:t xml:space="preserve">5 - </w:t>
            </w:r>
            <w:r w:rsidRPr="006C1840">
              <w:rPr>
                <w:rFonts w:ascii="Times New Roman" w:hAnsi="Times New Roman" w:cs="Times New Roman"/>
                <w:sz w:val="20"/>
                <w:szCs w:val="20"/>
              </w:rPr>
              <w:t>Multiple events or a combination of events</w:t>
            </w:r>
            <w:r w:rsidRPr="006C1840">
              <w:rPr>
                <w:rFonts w:ascii="Times New Roman" w:hAnsi="Times New Roman" w:cs="Times New Roman"/>
                <w:sz w:val="20"/>
                <w:szCs w:val="20"/>
              </w:rPr>
              <w:br/>
            </w:r>
            <w:r w:rsidR="00902E3E" w:rsidRPr="0047629C">
              <w:rPr>
                <w:rFonts w:ascii="Times New Roman" w:hAnsi="Times New Roman" w:cs="Times New Roman"/>
                <w:sz w:val="20"/>
                <w:szCs w:val="20"/>
              </w:rPr>
              <w:t>6</w:t>
            </w:r>
            <w:r w:rsidRPr="0047629C">
              <w:rPr>
                <w:rFonts w:ascii="Times New Roman" w:hAnsi="Times New Roman" w:cs="Times New Roman"/>
                <w:sz w:val="20"/>
                <w:szCs w:val="20"/>
              </w:rPr>
              <w:t xml:space="preserve"> -</w:t>
            </w:r>
            <w:r w:rsidRPr="006C1840">
              <w:rPr>
                <w:rFonts w:ascii="Times New Roman" w:hAnsi="Times New Roman" w:cs="Times New Roman"/>
                <w:sz w:val="20"/>
                <w:szCs w:val="20"/>
              </w:rPr>
              <w:t xml:space="preserve"> Other events not covered by the previous options</w:t>
            </w:r>
          </w:p>
          <w:p w:rsidR="00CC688D" w:rsidRPr="006C1840" w:rsidRDefault="00902E3E">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9 - No unwind trigger</w:t>
            </w:r>
          </w:p>
        </w:tc>
      </w:tr>
      <w:tr w:rsidR="00186F3A" w:rsidRPr="0047629C" w:rsidTr="006C1840">
        <w:trPr>
          <w:trHeight w:val="570"/>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C03</w:t>
            </w:r>
            <w:r w:rsidR="00497F5C">
              <w:rPr>
                <w:rFonts w:ascii="Times New Roman" w:hAnsi="Times New Roman" w:cs="Times New Roman"/>
                <w:sz w:val="20"/>
                <w:szCs w:val="20"/>
              </w:rPr>
              <w:t>5</w:t>
            </w:r>
            <w:r w:rsidRPr="006C1840">
              <w:rPr>
                <w:rFonts w:ascii="Times New Roman" w:hAnsi="Times New Roman" w:cs="Times New Roman"/>
                <w:sz w:val="20"/>
                <w:szCs w:val="20"/>
              </w:rPr>
              <w:t>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(A24)</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Swap delivered currency</w:t>
            </w:r>
          </w:p>
        </w:tc>
        <w:tc>
          <w:tcPr>
            <w:tcW w:w="5808" w:type="dxa"/>
            <w:hideMark/>
          </w:tcPr>
          <w:p w:rsidR="00CC688D" w:rsidRPr="006C1840" w:rsidRDefault="00CC688D" w:rsidP="0063078F">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 xml:space="preserve">Identify the ISO 4217 alphabetic code of the currency of the swap price (only for currency swaps and </w:t>
            </w:r>
            <w:r w:rsidR="00A36869">
              <w:rPr>
                <w:rFonts w:ascii="Times New Roman" w:hAnsi="Times New Roman" w:cs="Times New Roman"/>
                <w:sz w:val="20"/>
                <w:szCs w:val="20"/>
              </w:rPr>
              <w:t>currency and</w:t>
            </w:r>
            <w:r w:rsidR="00A36869" w:rsidRPr="000B4076">
              <w:rPr>
                <w:rFonts w:ascii="Times New Roman" w:hAnsi="Times New Roman" w:cs="Times New Roman"/>
                <w:sz w:val="20"/>
                <w:szCs w:val="20"/>
              </w:rPr>
              <w:t xml:space="preserve"> interest rate</w:t>
            </w:r>
            <w:r w:rsidR="00A36869">
              <w:rPr>
                <w:rFonts w:ascii="Times New Roman" w:hAnsi="Times New Roman" w:cs="Times New Roman"/>
                <w:sz w:val="20"/>
                <w:szCs w:val="20"/>
              </w:rPr>
              <w:t xml:space="preserve"> swaps</w:t>
            </w:r>
            <w:r w:rsidRPr="006C1840">
              <w:rPr>
                <w:rFonts w:ascii="Times New Roman" w:hAnsi="Times New Roman" w:cs="Times New Roman"/>
                <w:sz w:val="20"/>
                <w:szCs w:val="20"/>
              </w:rPr>
              <w:t>).</w:t>
            </w:r>
          </w:p>
        </w:tc>
      </w:tr>
      <w:tr w:rsidR="00186F3A" w:rsidRPr="0047629C" w:rsidTr="006C1840">
        <w:trPr>
          <w:trHeight w:val="570"/>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C03</w:t>
            </w:r>
            <w:r w:rsidR="00497F5C">
              <w:rPr>
                <w:rFonts w:ascii="Times New Roman" w:hAnsi="Times New Roman" w:cs="Times New Roman"/>
                <w:sz w:val="20"/>
                <w:szCs w:val="20"/>
              </w:rPr>
              <w:t>6</w:t>
            </w:r>
            <w:r w:rsidRPr="006C1840">
              <w:rPr>
                <w:rFonts w:ascii="Times New Roman" w:hAnsi="Times New Roman" w:cs="Times New Roman"/>
                <w:sz w:val="20"/>
                <w:szCs w:val="20"/>
              </w:rPr>
              <w:t>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(A25)</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Swap received currency</w:t>
            </w:r>
          </w:p>
        </w:tc>
        <w:tc>
          <w:tcPr>
            <w:tcW w:w="5808" w:type="dxa"/>
            <w:hideMark/>
          </w:tcPr>
          <w:p w:rsidR="00CC688D" w:rsidRPr="006C1840" w:rsidRDefault="00CC688D" w:rsidP="0063078F">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 xml:space="preserve">Identify the ISO 4217 alphabetic code of the currency of the swap notional amount (only for currency swaps and </w:t>
            </w:r>
            <w:r w:rsidR="00A36869">
              <w:rPr>
                <w:rFonts w:ascii="Times New Roman" w:hAnsi="Times New Roman" w:cs="Times New Roman"/>
                <w:sz w:val="20"/>
                <w:szCs w:val="20"/>
              </w:rPr>
              <w:t>currency and</w:t>
            </w:r>
            <w:r w:rsidR="00A36869" w:rsidRPr="000B4076">
              <w:rPr>
                <w:rFonts w:ascii="Times New Roman" w:hAnsi="Times New Roman" w:cs="Times New Roman"/>
                <w:sz w:val="20"/>
                <w:szCs w:val="20"/>
              </w:rPr>
              <w:t xml:space="preserve"> interest rate</w:t>
            </w:r>
            <w:r w:rsidR="00A36869">
              <w:rPr>
                <w:rFonts w:ascii="Times New Roman" w:hAnsi="Times New Roman" w:cs="Times New Roman"/>
                <w:sz w:val="20"/>
                <w:szCs w:val="20"/>
              </w:rPr>
              <w:t xml:space="preserve"> swaps</w:t>
            </w:r>
            <w:r w:rsidRPr="006C1840">
              <w:rPr>
                <w:rFonts w:ascii="Times New Roman" w:hAnsi="Times New Roman" w:cs="Times New Roman"/>
                <w:sz w:val="20"/>
                <w:szCs w:val="20"/>
              </w:rPr>
              <w:t>).</w:t>
            </w:r>
          </w:p>
        </w:tc>
      </w:tr>
      <w:tr w:rsidR="00186F3A" w:rsidRPr="0047629C" w:rsidTr="00A632C7">
        <w:trPr>
          <w:trHeight w:val="274"/>
        </w:trPr>
        <w:tc>
          <w:tcPr>
            <w:tcW w:w="1194" w:type="dxa"/>
            <w:hideMark/>
          </w:tcPr>
          <w:p w:rsidR="00CC688D" w:rsidRDefault="00CC688D" w:rsidP="006C1840">
            <w:pPr>
              <w:pStyle w:val="NoSpacing"/>
              <w:rPr>
                <w:rFonts w:ascii="Times New Roman" w:hAnsi="Times New Roman" w:cs="Times New Roman"/>
                <w:sz w:val="20"/>
                <w:szCs w:val="20"/>
              </w:rPr>
            </w:pPr>
            <w:r w:rsidRPr="006C1840">
              <w:rPr>
                <w:rFonts w:ascii="Times New Roman" w:hAnsi="Times New Roman" w:cs="Times New Roman"/>
                <w:sz w:val="20"/>
                <w:szCs w:val="20"/>
              </w:rPr>
              <w:t>C0</w:t>
            </w:r>
            <w:r w:rsidR="00497F5C">
              <w:rPr>
                <w:rFonts w:ascii="Times New Roman" w:hAnsi="Times New Roman" w:cs="Times New Roman"/>
                <w:sz w:val="20"/>
                <w:szCs w:val="20"/>
              </w:rPr>
              <w:t>370</w:t>
            </w:r>
          </w:p>
          <w:p w:rsidR="00C60E02" w:rsidRPr="006C1840" w:rsidRDefault="00C60E02" w:rsidP="006C1840">
            <w:pPr>
              <w:pStyle w:val="NoSpacing"/>
              <w:rPr>
                <w:rFonts w:ascii="Times New Roman" w:hAnsi="Times New Roman" w:cs="Times New Roman"/>
                <w:sz w:val="20"/>
                <w:szCs w:val="20"/>
              </w:rPr>
            </w:pPr>
            <w:r>
              <w:rPr>
                <w:rFonts w:ascii="Times New Roman" w:hAnsi="Times New Roman" w:cs="Times New Roman"/>
                <w:sz w:val="20"/>
                <w:szCs w:val="20"/>
              </w:rPr>
              <w:t>(A27)</w:t>
            </w:r>
          </w:p>
        </w:tc>
        <w:tc>
          <w:tcPr>
            <w:tcW w:w="2320" w:type="dxa"/>
            <w:hideMark/>
          </w:tcPr>
          <w:p w:rsidR="00CC688D" w:rsidRPr="006C1840" w:rsidRDefault="00CC688D">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Maturity date</w:t>
            </w:r>
          </w:p>
        </w:tc>
        <w:tc>
          <w:tcPr>
            <w:tcW w:w="5808" w:type="dxa"/>
            <w:hideMark/>
          </w:tcPr>
          <w:p w:rsidR="00CC688D" w:rsidRPr="006C1840" w:rsidRDefault="00CC688D" w:rsidP="0063078F">
            <w:pPr>
              <w:spacing w:after="200" w:line="276" w:lineRule="auto"/>
              <w:rPr>
                <w:rFonts w:ascii="Times New Roman" w:hAnsi="Times New Roman" w:cs="Times New Roman"/>
                <w:sz w:val="20"/>
                <w:szCs w:val="20"/>
              </w:rPr>
            </w:pPr>
            <w:r w:rsidRPr="006C1840">
              <w:rPr>
                <w:rFonts w:ascii="Times New Roman" w:hAnsi="Times New Roman" w:cs="Times New Roman"/>
                <w:sz w:val="20"/>
                <w:szCs w:val="20"/>
              </w:rPr>
              <w:t>Identify the contractually defined ISO 8601 (</w:t>
            </w:r>
            <w:proofErr w:type="spellStart"/>
            <w:r w:rsidRPr="006C1840">
              <w:rPr>
                <w:rFonts w:ascii="Times New Roman" w:hAnsi="Times New Roman" w:cs="Times New Roman"/>
                <w:sz w:val="20"/>
                <w:szCs w:val="20"/>
              </w:rPr>
              <w:t>yyyy</w:t>
            </w:r>
            <w:proofErr w:type="spellEnd"/>
            <w:r w:rsidRPr="006C1840">
              <w:rPr>
                <w:rFonts w:ascii="Times New Roman" w:hAnsi="Times New Roman" w:cs="Times New Roman"/>
                <w:sz w:val="20"/>
                <w:szCs w:val="20"/>
              </w:rPr>
              <w:t>-mm-</w:t>
            </w:r>
            <w:proofErr w:type="spellStart"/>
            <w:r w:rsidRPr="006C1840">
              <w:rPr>
                <w:rFonts w:ascii="Times New Roman" w:hAnsi="Times New Roman" w:cs="Times New Roman"/>
                <w:sz w:val="20"/>
                <w:szCs w:val="20"/>
              </w:rPr>
              <w:t>dd</w:t>
            </w:r>
            <w:proofErr w:type="spellEnd"/>
            <w:r w:rsidRPr="006C1840">
              <w:rPr>
                <w:rFonts w:ascii="Times New Roman" w:hAnsi="Times New Roman" w:cs="Times New Roman"/>
                <w:sz w:val="20"/>
                <w:szCs w:val="20"/>
              </w:rPr>
              <w:t>) code of the date of close of the derivative contract, whether at maturity date, expiring date for options (European or American), etc.</w:t>
            </w:r>
          </w:p>
        </w:tc>
      </w:tr>
    </w:tbl>
    <w:p w:rsidR="00BB7862" w:rsidRPr="006C1840" w:rsidRDefault="00BB7862">
      <w:pPr>
        <w:rPr>
          <w:rFonts w:ascii="Times New Roman" w:hAnsi="Times New Roman" w:cs="Times New Roman"/>
          <w:sz w:val="20"/>
          <w:szCs w:val="20"/>
        </w:rPr>
      </w:pPr>
    </w:p>
    <w:sectPr w:rsidR="00BB7862" w:rsidRPr="006C18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F6FF4"/>
    <w:multiLevelType w:val="hybridMultilevel"/>
    <w:tmpl w:val="798C5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843CD"/>
    <w:rsid w:val="000464E6"/>
    <w:rsid w:val="00071F60"/>
    <w:rsid w:val="00072A8B"/>
    <w:rsid w:val="000D68CF"/>
    <w:rsid w:val="00104CF3"/>
    <w:rsid w:val="00114076"/>
    <w:rsid w:val="00183776"/>
    <w:rsid w:val="00186F3A"/>
    <w:rsid w:val="001A7774"/>
    <w:rsid w:val="001F41DD"/>
    <w:rsid w:val="0020763F"/>
    <w:rsid w:val="00251ABC"/>
    <w:rsid w:val="00277561"/>
    <w:rsid w:val="0028188F"/>
    <w:rsid w:val="00282E23"/>
    <w:rsid w:val="00283E2D"/>
    <w:rsid w:val="002B5ED6"/>
    <w:rsid w:val="002B7454"/>
    <w:rsid w:val="002C4D07"/>
    <w:rsid w:val="002C5033"/>
    <w:rsid w:val="002E5241"/>
    <w:rsid w:val="00322424"/>
    <w:rsid w:val="003312CE"/>
    <w:rsid w:val="0034201C"/>
    <w:rsid w:val="00344775"/>
    <w:rsid w:val="00347DD7"/>
    <w:rsid w:val="00352978"/>
    <w:rsid w:val="003658DD"/>
    <w:rsid w:val="003823C5"/>
    <w:rsid w:val="003843CD"/>
    <w:rsid w:val="003B4DE6"/>
    <w:rsid w:val="003F42C0"/>
    <w:rsid w:val="003F56FA"/>
    <w:rsid w:val="004015D6"/>
    <w:rsid w:val="00417BE3"/>
    <w:rsid w:val="004332D6"/>
    <w:rsid w:val="0047629C"/>
    <w:rsid w:val="00482ADB"/>
    <w:rsid w:val="00497F5C"/>
    <w:rsid w:val="004E6C56"/>
    <w:rsid w:val="004E762F"/>
    <w:rsid w:val="005038F0"/>
    <w:rsid w:val="00523769"/>
    <w:rsid w:val="00531690"/>
    <w:rsid w:val="00533231"/>
    <w:rsid w:val="005821F6"/>
    <w:rsid w:val="005D28CB"/>
    <w:rsid w:val="005E7FB9"/>
    <w:rsid w:val="00614459"/>
    <w:rsid w:val="00615F5C"/>
    <w:rsid w:val="0063078F"/>
    <w:rsid w:val="00632382"/>
    <w:rsid w:val="00644671"/>
    <w:rsid w:val="00656FE4"/>
    <w:rsid w:val="00682297"/>
    <w:rsid w:val="006C1840"/>
    <w:rsid w:val="006E6BE2"/>
    <w:rsid w:val="0070648A"/>
    <w:rsid w:val="00720580"/>
    <w:rsid w:val="007814AB"/>
    <w:rsid w:val="007A1994"/>
    <w:rsid w:val="007B12D0"/>
    <w:rsid w:val="007C6DD7"/>
    <w:rsid w:val="007D3D98"/>
    <w:rsid w:val="008214ED"/>
    <w:rsid w:val="00864D17"/>
    <w:rsid w:val="008F0F0D"/>
    <w:rsid w:val="00902E3E"/>
    <w:rsid w:val="009145D6"/>
    <w:rsid w:val="009350D6"/>
    <w:rsid w:val="00974F47"/>
    <w:rsid w:val="009C0CD3"/>
    <w:rsid w:val="00A0765A"/>
    <w:rsid w:val="00A16F09"/>
    <w:rsid w:val="00A36869"/>
    <w:rsid w:val="00A632C7"/>
    <w:rsid w:val="00A6697E"/>
    <w:rsid w:val="00A8415F"/>
    <w:rsid w:val="00AC2089"/>
    <w:rsid w:val="00AE1F7D"/>
    <w:rsid w:val="00AE25C8"/>
    <w:rsid w:val="00AF037D"/>
    <w:rsid w:val="00B26D25"/>
    <w:rsid w:val="00B373B7"/>
    <w:rsid w:val="00B52BF5"/>
    <w:rsid w:val="00B64E2C"/>
    <w:rsid w:val="00BA6BF1"/>
    <w:rsid w:val="00BA778D"/>
    <w:rsid w:val="00BB10B5"/>
    <w:rsid w:val="00BB7862"/>
    <w:rsid w:val="00BC13FE"/>
    <w:rsid w:val="00BC52B0"/>
    <w:rsid w:val="00BE369A"/>
    <w:rsid w:val="00BF441B"/>
    <w:rsid w:val="00C13AA7"/>
    <w:rsid w:val="00C1604A"/>
    <w:rsid w:val="00C54FC7"/>
    <w:rsid w:val="00C60E02"/>
    <w:rsid w:val="00C65919"/>
    <w:rsid w:val="00CA4430"/>
    <w:rsid w:val="00CB09F4"/>
    <w:rsid w:val="00CC688D"/>
    <w:rsid w:val="00CD4467"/>
    <w:rsid w:val="00D00065"/>
    <w:rsid w:val="00D163A0"/>
    <w:rsid w:val="00D64A98"/>
    <w:rsid w:val="00D82389"/>
    <w:rsid w:val="00D8367A"/>
    <w:rsid w:val="00D95B3D"/>
    <w:rsid w:val="00DC2417"/>
    <w:rsid w:val="00E207C1"/>
    <w:rsid w:val="00E35559"/>
    <w:rsid w:val="00E41E17"/>
    <w:rsid w:val="00E565F7"/>
    <w:rsid w:val="00E6719A"/>
    <w:rsid w:val="00E805B7"/>
    <w:rsid w:val="00E80645"/>
    <w:rsid w:val="00EB1F4A"/>
    <w:rsid w:val="00EC2590"/>
    <w:rsid w:val="00EE2490"/>
    <w:rsid w:val="00F0211C"/>
    <w:rsid w:val="00F06E25"/>
    <w:rsid w:val="00F3792D"/>
    <w:rsid w:val="00F47165"/>
    <w:rsid w:val="00F76AF7"/>
    <w:rsid w:val="00F830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43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F42C0"/>
    <w:rPr>
      <w:sz w:val="16"/>
      <w:szCs w:val="16"/>
    </w:rPr>
  </w:style>
  <w:style w:type="paragraph" w:styleId="CommentText">
    <w:name w:val="annotation text"/>
    <w:basedOn w:val="Normal"/>
    <w:link w:val="CommentTextChar"/>
    <w:uiPriority w:val="99"/>
    <w:unhideWhenUsed/>
    <w:rsid w:val="003F42C0"/>
    <w:pPr>
      <w:spacing w:line="240" w:lineRule="auto"/>
    </w:pPr>
    <w:rPr>
      <w:sz w:val="20"/>
      <w:szCs w:val="20"/>
    </w:rPr>
  </w:style>
  <w:style w:type="character" w:customStyle="1" w:styleId="CommentTextChar">
    <w:name w:val="Comment Text Char"/>
    <w:basedOn w:val="DefaultParagraphFont"/>
    <w:link w:val="CommentText"/>
    <w:uiPriority w:val="99"/>
    <w:rsid w:val="003F42C0"/>
    <w:rPr>
      <w:sz w:val="20"/>
      <w:szCs w:val="20"/>
    </w:rPr>
  </w:style>
  <w:style w:type="paragraph" w:styleId="CommentSubject">
    <w:name w:val="annotation subject"/>
    <w:basedOn w:val="CommentText"/>
    <w:next w:val="CommentText"/>
    <w:link w:val="CommentSubjectChar"/>
    <w:uiPriority w:val="99"/>
    <w:semiHidden/>
    <w:unhideWhenUsed/>
    <w:rsid w:val="003F42C0"/>
    <w:rPr>
      <w:b/>
      <w:bCs/>
    </w:rPr>
  </w:style>
  <w:style w:type="character" w:customStyle="1" w:styleId="CommentSubjectChar">
    <w:name w:val="Comment Subject Char"/>
    <w:basedOn w:val="CommentTextChar"/>
    <w:link w:val="CommentSubject"/>
    <w:uiPriority w:val="99"/>
    <w:semiHidden/>
    <w:rsid w:val="003F42C0"/>
    <w:rPr>
      <w:b/>
      <w:bCs/>
      <w:sz w:val="20"/>
      <w:szCs w:val="20"/>
    </w:rPr>
  </w:style>
  <w:style w:type="paragraph" w:styleId="BalloonText">
    <w:name w:val="Balloon Text"/>
    <w:basedOn w:val="Normal"/>
    <w:link w:val="BalloonTextChar"/>
    <w:uiPriority w:val="99"/>
    <w:semiHidden/>
    <w:unhideWhenUsed/>
    <w:rsid w:val="003F42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2C0"/>
    <w:rPr>
      <w:rFonts w:ascii="Tahoma" w:hAnsi="Tahoma" w:cs="Tahoma"/>
      <w:sz w:val="16"/>
      <w:szCs w:val="16"/>
    </w:rPr>
  </w:style>
  <w:style w:type="paragraph" w:styleId="ListParagraph">
    <w:name w:val="List Paragraph"/>
    <w:basedOn w:val="Normal"/>
    <w:uiPriority w:val="34"/>
    <w:qFormat/>
    <w:rsid w:val="007C6DD7"/>
    <w:pPr>
      <w:ind w:left="720"/>
      <w:contextualSpacing/>
    </w:pPr>
  </w:style>
  <w:style w:type="paragraph" w:styleId="NoSpacing">
    <w:name w:val="No Spacing"/>
    <w:uiPriority w:val="1"/>
    <w:qFormat/>
    <w:rsid w:val="00C60E0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43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F42C0"/>
    <w:rPr>
      <w:sz w:val="16"/>
      <w:szCs w:val="16"/>
    </w:rPr>
  </w:style>
  <w:style w:type="paragraph" w:styleId="CommentText">
    <w:name w:val="annotation text"/>
    <w:basedOn w:val="Normal"/>
    <w:link w:val="CommentTextChar"/>
    <w:uiPriority w:val="99"/>
    <w:unhideWhenUsed/>
    <w:rsid w:val="003F42C0"/>
    <w:pPr>
      <w:spacing w:line="240" w:lineRule="auto"/>
    </w:pPr>
    <w:rPr>
      <w:sz w:val="20"/>
      <w:szCs w:val="20"/>
    </w:rPr>
  </w:style>
  <w:style w:type="character" w:customStyle="1" w:styleId="CommentTextChar">
    <w:name w:val="Comment Text Char"/>
    <w:basedOn w:val="DefaultParagraphFont"/>
    <w:link w:val="CommentText"/>
    <w:uiPriority w:val="99"/>
    <w:rsid w:val="003F42C0"/>
    <w:rPr>
      <w:sz w:val="20"/>
      <w:szCs w:val="20"/>
    </w:rPr>
  </w:style>
  <w:style w:type="paragraph" w:styleId="CommentSubject">
    <w:name w:val="annotation subject"/>
    <w:basedOn w:val="CommentText"/>
    <w:next w:val="CommentText"/>
    <w:link w:val="CommentSubjectChar"/>
    <w:uiPriority w:val="99"/>
    <w:semiHidden/>
    <w:unhideWhenUsed/>
    <w:rsid w:val="003F42C0"/>
    <w:rPr>
      <w:b/>
      <w:bCs/>
    </w:rPr>
  </w:style>
  <w:style w:type="character" w:customStyle="1" w:styleId="CommentSubjectChar">
    <w:name w:val="Comment Subject Char"/>
    <w:basedOn w:val="CommentTextChar"/>
    <w:link w:val="CommentSubject"/>
    <w:uiPriority w:val="99"/>
    <w:semiHidden/>
    <w:rsid w:val="003F42C0"/>
    <w:rPr>
      <w:b/>
      <w:bCs/>
      <w:sz w:val="20"/>
      <w:szCs w:val="20"/>
    </w:rPr>
  </w:style>
  <w:style w:type="paragraph" w:styleId="BalloonText">
    <w:name w:val="Balloon Text"/>
    <w:basedOn w:val="Normal"/>
    <w:link w:val="BalloonTextChar"/>
    <w:uiPriority w:val="99"/>
    <w:semiHidden/>
    <w:unhideWhenUsed/>
    <w:rsid w:val="003F42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2C0"/>
    <w:rPr>
      <w:rFonts w:ascii="Tahoma" w:hAnsi="Tahoma" w:cs="Tahoma"/>
      <w:sz w:val="16"/>
      <w:szCs w:val="16"/>
    </w:rPr>
  </w:style>
  <w:style w:type="paragraph" w:styleId="ListParagraph">
    <w:name w:val="List Paragraph"/>
    <w:basedOn w:val="Normal"/>
    <w:uiPriority w:val="34"/>
    <w:qFormat/>
    <w:rsid w:val="007C6DD7"/>
    <w:pPr>
      <w:ind w:left="720"/>
      <w:contextualSpacing/>
    </w:pPr>
  </w:style>
  <w:style w:type="paragraph" w:styleId="NoSpacing">
    <w:name w:val="No Spacing"/>
    <w:uiPriority w:val="1"/>
    <w:qFormat/>
    <w:rsid w:val="00C60E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41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ECA7A-F28E-4317-9299-31B47DF04628}">
  <ds:schemaRefs/>
</ds:datastoreItem>
</file>

<file path=customXml/itemProps2.xml><?xml version="1.0" encoding="utf-8"?>
<ds:datastoreItem xmlns:ds="http://schemas.openxmlformats.org/officeDocument/2006/customXml" ds:itemID="{675B226D-D7C6-4905-A597-1908735B8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3115</Words>
  <Characters>16043</Characters>
  <Application>Microsoft Office Word</Application>
  <DocSecurity>0</DocSecurity>
  <Lines>729</Lines>
  <Paragraphs>375</Paragraphs>
  <ScaleCrop>false</ScaleCrop>
  <Company/>
  <LinksUpToDate>false</LinksUpToDate>
  <CharactersWithSpaces>18783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2015-07-02T22:27:00Z</dcterms:created>
  <dcterms:modified xsi:type="dcterms:W3CDTF">2015-08-03T10:13:00Z</dcterms:modified>
</cp:coreProperties>
</file>